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gliatabella"/>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357A3C9B" w14:textId="77777777" w:rsidTr="00D74AE1">
        <w:trPr>
          <w:trHeight w:hRule="exact" w:val="2948"/>
        </w:trPr>
        <w:tc>
          <w:tcPr>
            <w:tcW w:w="11185" w:type="dxa"/>
          </w:tcPr>
          <w:p w14:paraId="397415EF" w14:textId="77777777" w:rsidR="00974E99" w:rsidRPr="00F55AD7" w:rsidRDefault="00974E99" w:rsidP="00E21A27">
            <w:pPr>
              <w:pStyle w:val="Documenttype"/>
            </w:pPr>
            <w:r w:rsidRPr="00F55AD7">
              <w:t>I</w:t>
            </w:r>
            <w:bookmarkStart w:id="0" w:name="_Ref446317644"/>
            <w:bookmarkEnd w:id="0"/>
            <w:r w:rsidRPr="00F55AD7">
              <w:t xml:space="preserve">ALA </w:t>
            </w:r>
            <w:r w:rsidR="0093492E" w:rsidRPr="00F55AD7">
              <w:t>G</w:t>
            </w:r>
            <w:r w:rsidR="00722236" w:rsidRPr="00F55AD7">
              <w:t>uideline</w:t>
            </w:r>
          </w:p>
        </w:tc>
      </w:tr>
    </w:tbl>
    <w:p w14:paraId="2D73C46D" w14:textId="77777777" w:rsidR="008972C3" w:rsidRPr="00F55AD7" w:rsidRDefault="008972C3" w:rsidP="003274DB"/>
    <w:p w14:paraId="4D435354" w14:textId="77777777" w:rsidR="001E3AEE" w:rsidRPr="00F55AD7" w:rsidRDefault="001E3AEE" w:rsidP="003274DB"/>
    <w:p w14:paraId="2AE08D2A" w14:textId="77777777" w:rsidR="001E3AEE" w:rsidRPr="00F55AD7" w:rsidRDefault="001E3AEE" w:rsidP="003274DB"/>
    <w:p w14:paraId="71CBBF9A" w14:textId="3AC8097A" w:rsidR="0093492E" w:rsidRPr="00F55AD7" w:rsidRDefault="00DA7218" w:rsidP="0026038D">
      <w:pPr>
        <w:pStyle w:val="Documentnumber"/>
      </w:pPr>
      <w:r>
        <w:t>G</w:t>
      </w:r>
      <w:r w:rsidR="00F72EFB">
        <w:t>1089</w:t>
      </w:r>
    </w:p>
    <w:p w14:paraId="15B4DA7D" w14:textId="40ECB521" w:rsidR="00776004" w:rsidRPr="00780C0F" w:rsidRDefault="00E06EB3" w:rsidP="00082C85">
      <w:pPr>
        <w:pStyle w:val="Documentname"/>
      </w:pPr>
      <w:r w:rsidRPr="00780C0F">
        <w:t>P</w:t>
      </w:r>
      <w:r w:rsidR="00BB1279" w:rsidRPr="00780C0F">
        <w:t>rovision of a VTS</w:t>
      </w:r>
      <w:r w:rsidR="00FD461D" w:rsidRPr="00780C0F">
        <w:t xml:space="preserve"> </w:t>
      </w:r>
    </w:p>
    <w:p w14:paraId="562EAF32" w14:textId="77777777" w:rsidR="00CF49CC" w:rsidRPr="00F55AD7" w:rsidRDefault="00CF49CC" w:rsidP="00D74AE1"/>
    <w:p w14:paraId="5803FD6F" w14:textId="1A06C23F" w:rsidR="004E0BBB" w:rsidRPr="00F55AD7" w:rsidRDefault="004E0BBB" w:rsidP="00D74AE1"/>
    <w:p w14:paraId="1056B6F1" w14:textId="69B4FD09" w:rsidR="00BB1279" w:rsidRDefault="00BB1279" w:rsidP="00D74AE1"/>
    <w:p w14:paraId="5F5C3907" w14:textId="7004BDEC" w:rsidR="00BB1279" w:rsidRDefault="00BB1279" w:rsidP="00D74AE1"/>
    <w:p w14:paraId="00F6F4A9" w14:textId="1D14967E" w:rsidR="00BB1279" w:rsidRDefault="00BB1279" w:rsidP="00D74AE1"/>
    <w:p w14:paraId="39DE21DD" w14:textId="19C5E235" w:rsidR="00BB1279" w:rsidRDefault="00BB1279" w:rsidP="00D74AE1"/>
    <w:p w14:paraId="3E4A1EF9" w14:textId="4E186D65" w:rsidR="00BB1279" w:rsidRDefault="00BB1279" w:rsidP="00D74AE1"/>
    <w:p w14:paraId="1A29A27F" w14:textId="77777777" w:rsidR="00BB1279" w:rsidRPr="00F55AD7" w:rsidRDefault="00BB1279" w:rsidP="00D74AE1"/>
    <w:p w14:paraId="2C1E7739" w14:textId="77777777" w:rsidR="004E0BBB" w:rsidRPr="00F55AD7" w:rsidRDefault="004E0BBB" w:rsidP="00D74AE1"/>
    <w:p w14:paraId="27D08EC4" w14:textId="77777777" w:rsidR="004E0BBB" w:rsidRPr="00F55AD7" w:rsidRDefault="004E0BBB" w:rsidP="00D74AE1"/>
    <w:p w14:paraId="0701AC81" w14:textId="77777777" w:rsidR="004E0BBB" w:rsidRPr="00F55AD7" w:rsidRDefault="004E0BBB" w:rsidP="00D74AE1"/>
    <w:p w14:paraId="66438649" w14:textId="77777777" w:rsidR="004E0BBB" w:rsidRPr="00F55AD7" w:rsidRDefault="004E0BBB" w:rsidP="00D74AE1"/>
    <w:p w14:paraId="47838BEA" w14:textId="76D1940D" w:rsidR="004E0BBB" w:rsidRDefault="004E0BBB" w:rsidP="00D74AE1"/>
    <w:p w14:paraId="59370149" w14:textId="77777777" w:rsidR="0024072D" w:rsidRPr="00F55AD7" w:rsidRDefault="0024072D" w:rsidP="00D74AE1"/>
    <w:p w14:paraId="6129B0C7" w14:textId="176FBE74" w:rsidR="00BB1279" w:rsidRDefault="00BB1279" w:rsidP="00D74AE1"/>
    <w:p w14:paraId="34EA1ACB" w14:textId="77777777" w:rsidR="00BB1279" w:rsidRPr="00F55AD7" w:rsidRDefault="00BB1279" w:rsidP="00D74AE1"/>
    <w:p w14:paraId="1C9B7158" w14:textId="77777777" w:rsidR="00734BC6" w:rsidRPr="00F55AD7" w:rsidRDefault="00734BC6" w:rsidP="00D74AE1"/>
    <w:p w14:paraId="1257EE93" w14:textId="77777777" w:rsidR="004E0BBB" w:rsidRPr="00F55AD7" w:rsidRDefault="004E0BBB" w:rsidP="00D74AE1"/>
    <w:p w14:paraId="0392291E" w14:textId="2BC82BFC" w:rsidR="004E0BBB" w:rsidRPr="00F55AD7" w:rsidRDefault="008B7637" w:rsidP="00DD45AD">
      <w:pPr>
        <w:tabs>
          <w:tab w:val="left" w:pos="3840"/>
        </w:tabs>
      </w:pPr>
      <w:r>
        <w:tab/>
      </w:r>
    </w:p>
    <w:p w14:paraId="194028C3" w14:textId="77777777" w:rsidR="004E0BBB" w:rsidRPr="00F55AD7" w:rsidRDefault="004E0BBB" w:rsidP="00D74AE1"/>
    <w:p w14:paraId="4D68718B" w14:textId="77777777" w:rsidR="004E0BBB" w:rsidRPr="00F55AD7" w:rsidRDefault="004E0BBB" w:rsidP="00D74AE1"/>
    <w:p w14:paraId="3AD8BDE2" w14:textId="77777777" w:rsidR="004E0BBB" w:rsidRPr="00F55AD7" w:rsidRDefault="004E0BBB" w:rsidP="00D74AE1"/>
    <w:p w14:paraId="27F95F85" w14:textId="77777777" w:rsidR="004E0BBB" w:rsidRPr="00F55AD7" w:rsidRDefault="004E0BBB" w:rsidP="00D74AE1"/>
    <w:p w14:paraId="24D231AF" w14:textId="77777777" w:rsidR="004E0BBB" w:rsidRPr="00F55AD7" w:rsidRDefault="004E0BBB" w:rsidP="00D74AE1"/>
    <w:p w14:paraId="2EC8BB2D" w14:textId="77777777" w:rsidR="004E0BBB" w:rsidRPr="00F55AD7" w:rsidRDefault="002735DD" w:rsidP="004E0BBB">
      <w:pPr>
        <w:pStyle w:val="Editionnumber"/>
      </w:pPr>
      <w:r>
        <w:t xml:space="preserve">Edition </w:t>
      </w:r>
      <w:r w:rsidR="00CF7516">
        <w:t>2</w:t>
      </w:r>
      <w:r>
        <w:t>.</w:t>
      </w:r>
      <w:r w:rsidR="00CF7516">
        <w:t>0</w:t>
      </w:r>
    </w:p>
    <w:p w14:paraId="65C17474" w14:textId="52C83EE3" w:rsidR="004E0BBB" w:rsidRDefault="00844E2C" w:rsidP="004E0BBB">
      <w:pPr>
        <w:pStyle w:val="Documentdate"/>
      </w:pPr>
      <w:r>
        <w:t>January</w:t>
      </w:r>
      <w:r w:rsidR="007C5285">
        <w:t xml:space="preserve"> </w:t>
      </w:r>
      <w:r w:rsidR="00DA7218" w:rsidRPr="00780C0F">
        <w:t>202</w:t>
      </w:r>
      <w:r w:rsidR="007C5285">
        <w:t>2</w:t>
      </w:r>
    </w:p>
    <w:p w14:paraId="6926E6C9" w14:textId="77777777" w:rsidR="00DD45AD" w:rsidRDefault="00DD45AD" w:rsidP="00D74AE1"/>
    <w:p w14:paraId="41913F11" w14:textId="484D91E4" w:rsidR="00DD45AD" w:rsidRPr="00076958" w:rsidRDefault="00DD45AD" w:rsidP="00DD45AD">
      <w:pPr>
        <w:pStyle w:val="MRN"/>
        <w:rPr>
          <w:lang w:val="it-IT"/>
        </w:rPr>
      </w:pPr>
      <w:proofErr w:type="gramStart"/>
      <w:r w:rsidRPr="00076958">
        <w:rPr>
          <w:lang w:val="it-IT"/>
        </w:rPr>
        <w:t>urn:mrn</w:t>
      </w:r>
      <w:proofErr w:type="gramEnd"/>
      <w:r w:rsidRPr="00076958">
        <w:rPr>
          <w:lang w:val="it-IT"/>
        </w:rPr>
        <w:t>:iala:pub:g1089</w:t>
      </w:r>
      <w:r w:rsidR="0052316B" w:rsidRPr="00076958">
        <w:rPr>
          <w:lang w:val="it-IT"/>
        </w:rPr>
        <w:t>:ed2.0</w:t>
      </w:r>
    </w:p>
    <w:p w14:paraId="499D6E71" w14:textId="46B00119" w:rsidR="00DD45AD" w:rsidRPr="00076958" w:rsidRDefault="00DD45AD" w:rsidP="00D74AE1">
      <w:pPr>
        <w:rPr>
          <w:lang w:val="it-IT"/>
        </w:rPr>
        <w:sectPr w:rsidR="00DD45AD" w:rsidRPr="00076958"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37A2B8E5" w14:textId="45776453" w:rsidR="00914E26" w:rsidRDefault="00914E26" w:rsidP="00914E26">
      <w:pPr>
        <w:pStyle w:val="Corpotesto"/>
      </w:pPr>
      <w:r w:rsidRPr="00F55AD7">
        <w:lastRenderedPageBreak/>
        <w:t xml:space="preserve">Revisions to this </w:t>
      </w:r>
      <w:r w:rsidR="000F62B4">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0D61B1" w:rsidRPr="00F55AD7" w14:paraId="70E1B304" w14:textId="77777777" w:rsidTr="009151EF">
        <w:tc>
          <w:tcPr>
            <w:tcW w:w="1908" w:type="dxa"/>
          </w:tcPr>
          <w:p w14:paraId="10E48D7B" w14:textId="77777777" w:rsidR="000D61B1" w:rsidRPr="00F55AD7" w:rsidRDefault="000D61B1" w:rsidP="009151EF">
            <w:pPr>
              <w:pStyle w:val="Documentrevisiontabletitle"/>
            </w:pPr>
            <w:r w:rsidRPr="00F55AD7">
              <w:t>Date</w:t>
            </w:r>
          </w:p>
        </w:tc>
        <w:tc>
          <w:tcPr>
            <w:tcW w:w="6025" w:type="dxa"/>
          </w:tcPr>
          <w:p w14:paraId="2B145DEF" w14:textId="77777777" w:rsidR="000D61B1" w:rsidRPr="00F55AD7" w:rsidRDefault="000D61B1" w:rsidP="009151EF">
            <w:pPr>
              <w:pStyle w:val="Documentrevisiontabletitle"/>
            </w:pPr>
            <w:r>
              <w:t>Details</w:t>
            </w:r>
          </w:p>
        </w:tc>
        <w:tc>
          <w:tcPr>
            <w:tcW w:w="2552" w:type="dxa"/>
          </w:tcPr>
          <w:p w14:paraId="476460C8" w14:textId="77777777" w:rsidR="000D61B1" w:rsidRPr="00F55AD7" w:rsidRDefault="000D61B1" w:rsidP="009151EF">
            <w:pPr>
              <w:pStyle w:val="Documentrevisiontabletitle"/>
            </w:pPr>
            <w:r>
              <w:t>Approval</w:t>
            </w:r>
          </w:p>
        </w:tc>
      </w:tr>
      <w:tr w:rsidR="000D61B1" w:rsidRPr="00F55AD7" w14:paraId="2B746EDB" w14:textId="77777777" w:rsidTr="005958D4">
        <w:trPr>
          <w:trHeight w:val="851"/>
        </w:trPr>
        <w:tc>
          <w:tcPr>
            <w:tcW w:w="1908" w:type="dxa"/>
          </w:tcPr>
          <w:p w14:paraId="1D9DA2E8" w14:textId="644F2A9F" w:rsidR="000D61B1" w:rsidRPr="0063649E" w:rsidRDefault="000D61B1" w:rsidP="000D61B1">
            <w:pPr>
              <w:pStyle w:val="Tabletext"/>
            </w:pPr>
            <w:r w:rsidRPr="0063649E">
              <w:t>December 2012</w:t>
            </w:r>
          </w:p>
        </w:tc>
        <w:tc>
          <w:tcPr>
            <w:tcW w:w="6025" w:type="dxa"/>
          </w:tcPr>
          <w:p w14:paraId="437F5AE6" w14:textId="4C22F3F2" w:rsidR="000D61B1" w:rsidRPr="0063649E" w:rsidRDefault="000D61B1" w:rsidP="000D61B1">
            <w:pPr>
              <w:pStyle w:val="Tabletext"/>
            </w:pPr>
            <w:r w:rsidRPr="0063649E">
              <w:t>1</w:t>
            </w:r>
            <w:r w:rsidRPr="0063649E">
              <w:rPr>
                <w:vertAlign w:val="superscript"/>
              </w:rPr>
              <w:t>st</w:t>
            </w:r>
            <w:r w:rsidRPr="0063649E">
              <w:t xml:space="preserve"> issue</w:t>
            </w:r>
          </w:p>
        </w:tc>
        <w:tc>
          <w:tcPr>
            <w:tcW w:w="2552" w:type="dxa"/>
          </w:tcPr>
          <w:p w14:paraId="07CF0160" w14:textId="1D8FF805" w:rsidR="000D61B1" w:rsidRPr="00BF2EB7" w:rsidRDefault="000D61B1" w:rsidP="000D61B1">
            <w:pPr>
              <w:pStyle w:val="Tabletext"/>
            </w:pPr>
          </w:p>
        </w:tc>
      </w:tr>
      <w:tr w:rsidR="000D61B1" w:rsidRPr="00F55AD7" w14:paraId="6F5D3708" w14:textId="77777777" w:rsidTr="005958D4">
        <w:trPr>
          <w:trHeight w:val="851"/>
        </w:trPr>
        <w:tc>
          <w:tcPr>
            <w:tcW w:w="1908" w:type="dxa"/>
          </w:tcPr>
          <w:p w14:paraId="2CCD9D21" w14:textId="05658948" w:rsidR="000D61B1" w:rsidRPr="0063649E" w:rsidRDefault="00844E2C" w:rsidP="009151EF">
            <w:pPr>
              <w:pStyle w:val="Tabletext"/>
            </w:pPr>
            <w:r w:rsidRPr="0063649E">
              <w:t>January</w:t>
            </w:r>
            <w:r w:rsidR="000D61B1" w:rsidRPr="0063649E">
              <w:t xml:space="preserve"> 2022</w:t>
            </w:r>
          </w:p>
        </w:tc>
        <w:tc>
          <w:tcPr>
            <w:tcW w:w="6025" w:type="dxa"/>
          </w:tcPr>
          <w:p w14:paraId="6711BF19" w14:textId="2FFA2688" w:rsidR="000D61B1" w:rsidRPr="0063649E" w:rsidRDefault="001922C3" w:rsidP="009151EF">
            <w:pPr>
              <w:pStyle w:val="Tabletext"/>
            </w:pPr>
            <w:r w:rsidRPr="001922C3">
              <w:t xml:space="preserve">Edition </w:t>
            </w:r>
            <w:r w:rsidR="004C6728">
              <w:t>2.0</w:t>
            </w:r>
            <w:r w:rsidRPr="001922C3">
              <w:t xml:space="preserve"> </w:t>
            </w:r>
            <w:r w:rsidR="00E5290A" w:rsidRPr="001922C3">
              <w:t>Approved by Council December 2021 and published January 2022</w:t>
            </w:r>
            <w:r w:rsidR="00E5290A">
              <w:t xml:space="preserve">. </w:t>
            </w:r>
            <w:r w:rsidRPr="0063649E">
              <w:t xml:space="preserve">Major review to align with </w:t>
            </w:r>
            <w:r w:rsidR="00E5290A" w:rsidRPr="0063649E">
              <w:t>new/revised IALA documentation since Edition 1 was released</w:t>
            </w:r>
            <w:r w:rsidR="00E5290A">
              <w:t xml:space="preserve"> and</w:t>
            </w:r>
            <w:r w:rsidRPr="001922C3">
              <w:t xml:space="preserve"> IMO Resolution A.1158(32) Guidelines for Vessel Traffic Services.</w:t>
            </w:r>
            <w:r>
              <w:t xml:space="preserve"> </w:t>
            </w:r>
          </w:p>
        </w:tc>
        <w:tc>
          <w:tcPr>
            <w:tcW w:w="2552" w:type="dxa"/>
          </w:tcPr>
          <w:p w14:paraId="2EDD0031" w14:textId="292506F1" w:rsidR="000D61B1" w:rsidRPr="00CB7D0F" w:rsidRDefault="000D61B1" w:rsidP="009151EF">
            <w:pPr>
              <w:pStyle w:val="Tabletext"/>
            </w:pPr>
            <w:r>
              <w:t>Council 74</w:t>
            </w:r>
          </w:p>
        </w:tc>
      </w:tr>
      <w:tr w:rsidR="000D61B1" w:rsidRPr="00F55AD7" w14:paraId="2AAC37F0" w14:textId="77777777" w:rsidTr="005958D4">
        <w:trPr>
          <w:trHeight w:val="851"/>
        </w:trPr>
        <w:tc>
          <w:tcPr>
            <w:tcW w:w="1908" w:type="dxa"/>
          </w:tcPr>
          <w:p w14:paraId="661528F0" w14:textId="77777777" w:rsidR="000D61B1" w:rsidRPr="00CB7D0F" w:rsidRDefault="000D61B1" w:rsidP="009151EF">
            <w:pPr>
              <w:pStyle w:val="Tabletext"/>
            </w:pPr>
          </w:p>
        </w:tc>
        <w:tc>
          <w:tcPr>
            <w:tcW w:w="6025" w:type="dxa"/>
          </w:tcPr>
          <w:p w14:paraId="54D062EB" w14:textId="77777777" w:rsidR="000D61B1" w:rsidRPr="00CB7D0F" w:rsidRDefault="000D61B1" w:rsidP="009151EF">
            <w:pPr>
              <w:pStyle w:val="Tabletext"/>
            </w:pPr>
          </w:p>
        </w:tc>
        <w:tc>
          <w:tcPr>
            <w:tcW w:w="2552" w:type="dxa"/>
          </w:tcPr>
          <w:p w14:paraId="596FA224" w14:textId="77777777" w:rsidR="000D61B1" w:rsidRPr="00CB7D0F" w:rsidRDefault="000D61B1" w:rsidP="009151EF">
            <w:pPr>
              <w:pStyle w:val="Tabletext"/>
            </w:pPr>
          </w:p>
        </w:tc>
      </w:tr>
      <w:tr w:rsidR="000D61B1" w:rsidRPr="00F55AD7" w14:paraId="07D77E52" w14:textId="77777777" w:rsidTr="005958D4">
        <w:trPr>
          <w:trHeight w:val="851"/>
        </w:trPr>
        <w:tc>
          <w:tcPr>
            <w:tcW w:w="1908" w:type="dxa"/>
          </w:tcPr>
          <w:p w14:paraId="2BEACB81" w14:textId="77777777" w:rsidR="000D61B1" w:rsidRPr="00CB7D0F" w:rsidRDefault="000D61B1" w:rsidP="009151EF">
            <w:pPr>
              <w:pStyle w:val="Tabletext"/>
            </w:pPr>
          </w:p>
        </w:tc>
        <w:tc>
          <w:tcPr>
            <w:tcW w:w="6025" w:type="dxa"/>
          </w:tcPr>
          <w:p w14:paraId="698DDB1E" w14:textId="77777777" w:rsidR="000D61B1" w:rsidRPr="00CB7D0F" w:rsidRDefault="000D61B1" w:rsidP="009151EF">
            <w:pPr>
              <w:pStyle w:val="Tabletext"/>
            </w:pPr>
          </w:p>
        </w:tc>
        <w:tc>
          <w:tcPr>
            <w:tcW w:w="2552" w:type="dxa"/>
          </w:tcPr>
          <w:p w14:paraId="021C0424" w14:textId="77777777" w:rsidR="000D61B1" w:rsidRPr="00CB7D0F" w:rsidRDefault="000D61B1" w:rsidP="009151EF">
            <w:pPr>
              <w:pStyle w:val="Tabletext"/>
            </w:pPr>
          </w:p>
        </w:tc>
      </w:tr>
      <w:tr w:rsidR="000D61B1" w:rsidRPr="00F55AD7" w14:paraId="2EE83395" w14:textId="77777777" w:rsidTr="005958D4">
        <w:trPr>
          <w:trHeight w:val="851"/>
        </w:trPr>
        <w:tc>
          <w:tcPr>
            <w:tcW w:w="1908" w:type="dxa"/>
          </w:tcPr>
          <w:p w14:paraId="7115CDD4" w14:textId="77777777" w:rsidR="000D61B1" w:rsidRPr="00CB7D0F" w:rsidRDefault="000D61B1" w:rsidP="009151EF">
            <w:pPr>
              <w:pStyle w:val="Tabletext"/>
            </w:pPr>
          </w:p>
        </w:tc>
        <w:tc>
          <w:tcPr>
            <w:tcW w:w="6025" w:type="dxa"/>
          </w:tcPr>
          <w:p w14:paraId="6C863E22" w14:textId="77777777" w:rsidR="000D61B1" w:rsidRPr="00CB7D0F" w:rsidRDefault="000D61B1" w:rsidP="009151EF">
            <w:pPr>
              <w:pStyle w:val="Tabletext"/>
            </w:pPr>
          </w:p>
        </w:tc>
        <w:tc>
          <w:tcPr>
            <w:tcW w:w="2552" w:type="dxa"/>
          </w:tcPr>
          <w:p w14:paraId="750A8048" w14:textId="77777777" w:rsidR="000D61B1" w:rsidRPr="00CB7D0F" w:rsidRDefault="000D61B1" w:rsidP="009151EF">
            <w:pPr>
              <w:pStyle w:val="Tabletext"/>
            </w:pPr>
          </w:p>
        </w:tc>
      </w:tr>
      <w:tr w:rsidR="000D61B1" w:rsidRPr="00F55AD7" w14:paraId="1FB097EA" w14:textId="77777777" w:rsidTr="005958D4">
        <w:trPr>
          <w:trHeight w:val="851"/>
        </w:trPr>
        <w:tc>
          <w:tcPr>
            <w:tcW w:w="1908" w:type="dxa"/>
          </w:tcPr>
          <w:p w14:paraId="1D0FA47C" w14:textId="77777777" w:rsidR="000D61B1" w:rsidRPr="00CB7D0F" w:rsidRDefault="000D61B1" w:rsidP="009151EF">
            <w:pPr>
              <w:pStyle w:val="Tabletext"/>
            </w:pPr>
          </w:p>
        </w:tc>
        <w:tc>
          <w:tcPr>
            <w:tcW w:w="6025" w:type="dxa"/>
          </w:tcPr>
          <w:p w14:paraId="7C25FC37" w14:textId="77777777" w:rsidR="000D61B1" w:rsidRPr="00CB7D0F" w:rsidRDefault="000D61B1" w:rsidP="009151EF">
            <w:pPr>
              <w:pStyle w:val="Tabletext"/>
            </w:pPr>
          </w:p>
        </w:tc>
        <w:tc>
          <w:tcPr>
            <w:tcW w:w="2552" w:type="dxa"/>
          </w:tcPr>
          <w:p w14:paraId="5849BBA5" w14:textId="77777777" w:rsidR="000D61B1" w:rsidRPr="00CB7D0F" w:rsidRDefault="000D61B1" w:rsidP="009151EF">
            <w:pPr>
              <w:pStyle w:val="Tabletext"/>
            </w:pPr>
          </w:p>
        </w:tc>
      </w:tr>
      <w:tr w:rsidR="000D61B1" w:rsidRPr="00F55AD7" w14:paraId="4E3ACA2F" w14:textId="77777777" w:rsidTr="005958D4">
        <w:trPr>
          <w:trHeight w:val="851"/>
        </w:trPr>
        <w:tc>
          <w:tcPr>
            <w:tcW w:w="1908" w:type="dxa"/>
          </w:tcPr>
          <w:p w14:paraId="54C09FDB" w14:textId="77777777" w:rsidR="000D61B1" w:rsidRPr="00CB7D0F" w:rsidRDefault="000D61B1" w:rsidP="009151EF">
            <w:pPr>
              <w:pStyle w:val="Tabletext"/>
            </w:pPr>
          </w:p>
        </w:tc>
        <w:tc>
          <w:tcPr>
            <w:tcW w:w="6025" w:type="dxa"/>
          </w:tcPr>
          <w:p w14:paraId="7CC18912" w14:textId="77777777" w:rsidR="000D61B1" w:rsidRPr="00CB7D0F" w:rsidRDefault="000D61B1" w:rsidP="009151EF">
            <w:pPr>
              <w:pStyle w:val="Tabletext"/>
            </w:pPr>
          </w:p>
        </w:tc>
        <w:tc>
          <w:tcPr>
            <w:tcW w:w="2552" w:type="dxa"/>
          </w:tcPr>
          <w:p w14:paraId="27B462B0" w14:textId="77777777" w:rsidR="000D61B1" w:rsidRPr="00CB7D0F" w:rsidRDefault="000D61B1" w:rsidP="009151EF">
            <w:pPr>
              <w:pStyle w:val="Tabletext"/>
            </w:pPr>
          </w:p>
        </w:tc>
      </w:tr>
    </w:tbl>
    <w:p w14:paraId="7C179CD1" w14:textId="2ECA948B" w:rsidR="000D61B1" w:rsidRDefault="000D61B1" w:rsidP="00914E26">
      <w:pPr>
        <w:pStyle w:val="Corpotesto"/>
      </w:pPr>
    </w:p>
    <w:p w14:paraId="2CB1745C" w14:textId="77777777" w:rsidR="000D61B1" w:rsidRPr="00F55AD7" w:rsidRDefault="000D61B1" w:rsidP="00914E26">
      <w:pPr>
        <w:pStyle w:val="Corpotesto"/>
      </w:pPr>
    </w:p>
    <w:p w14:paraId="2A587521" w14:textId="77777777" w:rsidR="00914E26" w:rsidRPr="00F55AD7" w:rsidRDefault="00914E26" w:rsidP="00D74AE1"/>
    <w:p w14:paraId="6139531B" w14:textId="77777777" w:rsidR="005E4659" w:rsidRDefault="005E4659" w:rsidP="00914E26">
      <w:pPr>
        <w:spacing w:after="200" w:line="276" w:lineRule="auto"/>
      </w:pPr>
    </w:p>
    <w:p w14:paraId="1E92451D" w14:textId="77777777" w:rsidR="000777DE" w:rsidRPr="00F55AD7" w:rsidRDefault="000777DE" w:rsidP="00914E26">
      <w:pPr>
        <w:spacing w:after="200" w:line="276" w:lineRule="auto"/>
        <w:sectPr w:rsidR="000777DE"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0D5C614" w14:textId="3AE72C1A" w:rsidR="00231A61" w:rsidRDefault="00385D4C">
      <w:pPr>
        <w:pStyle w:val="Sommario1"/>
        <w:rPr>
          <w:rFonts w:eastAsiaTheme="minorEastAsia"/>
          <w:b w:val="0"/>
          <w:caps w:val="0"/>
          <w:color w:val="auto"/>
          <w:lang w:eastAsia="en-GB"/>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231A61" w:rsidRPr="005F24D6">
        <w:t>1.</w:t>
      </w:r>
      <w:r w:rsidR="00231A61">
        <w:rPr>
          <w:rFonts w:eastAsiaTheme="minorEastAsia"/>
          <w:b w:val="0"/>
          <w:caps w:val="0"/>
          <w:color w:val="auto"/>
          <w:lang w:eastAsia="en-GB"/>
        </w:rPr>
        <w:tab/>
      </w:r>
      <w:r w:rsidR="00231A61" w:rsidRPr="005F24D6">
        <w:rPr>
          <w:caps w:val="0"/>
        </w:rPr>
        <w:t>INTRODUCTION</w:t>
      </w:r>
      <w:r w:rsidR="00231A61">
        <w:tab/>
      </w:r>
      <w:r w:rsidR="00231A61">
        <w:fldChar w:fldCharType="begin"/>
      </w:r>
      <w:r w:rsidR="00231A61">
        <w:instrText xml:space="preserve"> PAGEREF _Toc94437720 \h </w:instrText>
      </w:r>
      <w:r w:rsidR="00231A61">
        <w:fldChar w:fldCharType="separate"/>
      </w:r>
      <w:r w:rsidR="00231A61">
        <w:t>4</w:t>
      </w:r>
      <w:r w:rsidR="00231A61">
        <w:fldChar w:fldCharType="end"/>
      </w:r>
    </w:p>
    <w:p w14:paraId="441CB951" w14:textId="71BDFBED" w:rsidR="00231A61" w:rsidRDefault="00231A61">
      <w:pPr>
        <w:pStyle w:val="Sommario1"/>
        <w:rPr>
          <w:rFonts w:eastAsiaTheme="minorEastAsia"/>
          <w:b w:val="0"/>
          <w:caps w:val="0"/>
          <w:color w:val="auto"/>
          <w:lang w:eastAsia="en-GB"/>
        </w:rPr>
      </w:pPr>
      <w:r w:rsidRPr="005F24D6">
        <w:t>2.</w:t>
      </w:r>
      <w:r>
        <w:rPr>
          <w:rFonts w:eastAsiaTheme="minorEastAsia"/>
          <w:b w:val="0"/>
          <w:caps w:val="0"/>
          <w:color w:val="auto"/>
          <w:lang w:eastAsia="en-GB"/>
        </w:rPr>
        <w:tab/>
      </w:r>
      <w:r>
        <w:t>DOCUMENT PURPOSE</w:t>
      </w:r>
      <w:r>
        <w:tab/>
      </w:r>
      <w:r>
        <w:fldChar w:fldCharType="begin"/>
      </w:r>
      <w:r>
        <w:instrText xml:space="preserve"> PAGEREF _Toc94437721 \h </w:instrText>
      </w:r>
      <w:r>
        <w:fldChar w:fldCharType="separate"/>
      </w:r>
      <w:r>
        <w:t>4</w:t>
      </w:r>
      <w:r>
        <w:fldChar w:fldCharType="end"/>
      </w:r>
    </w:p>
    <w:p w14:paraId="1CFE4047" w14:textId="48A0DD09" w:rsidR="00231A61" w:rsidRDefault="00231A61">
      <w:pPr>
        <w:pStyle w:val="Sommario1"/>
        <w:rPr>
          <w:rFonts w:eastAsiaTheme="minorEastAsia"/>
          <w:b w:val="0"/>
          <w:caps w:val="0"/>
          <w:color w:val="auto"/>
          <w:lang w:eastAsia="en-GB"/>
        </w:rPr>
      </w:pPr>
      <w:r w:rsidRPr="005F24D6">
        <w:t>3.</w:t>
      </w:r>
      <w:r>
        <w:rPr>
          <w:rFonts w:eastAsiaTheme="minorEastAsia"/>
          <w:b w:val="0"/>
          <w:caps w:val="0"/>
          <w:color w:val="auto"/>
          <w:lang w:eastAsia="en-GB"/>
        </w:rPr>
        <w:tab/>
      </w:r>
      <w:r w:rsidRPr="005F24D6">
        <w:rPr>
          <w:caps w:val="0"/>
        </w:rPr>
        <w:t>CONSIDERATIONS</w:t>
      </w:r>
      <w:r>
        <w:tab/>
      </w:r>
      <w:r>
        <w:fldChar w:fldCharType="begin"/>
      </w:r>
      <w:r>
        <w:instrText xml:space="preserve"> PAGEREF _Toc94437724 \h </w:instrText>
      </w:r>
      <w:r>
        <w:fldChar w:fldCharType="separate"/>
      </w:r>
      <w:r>
        <w:t>4</w:t>
      </w:r>
      <w:r>
        <w:fldChar w:fldCharType="end"/>
      </w:r>
    </w:p>
    <w:p w14:paraId="60F4B430" w14:textId="72A5FC53" w:rsidR="00231A61" w:rsidRDefault="00231A61">
      <w:pPr>
        <w:pStyle w:val="Sommario2"/>
        <w:rPr>
          <w:rFonts w:eastAsiaTheme="minorEastAsia"/>
          <w:color w:val="auto"/>
          <w:lang w:eastAsia="en-GB"/>
        </w:rPr>
      </w:pPr>
      <w:r w:rsidRPr="005F24D6">
        <w:t>3.1.</w:t>
      </w:r>
      <w:r>
        <w:rPr>
          <w:rFonts w:eastAsiaTheme="minorEastAsia"/>
          <w:color w:val="auto"/>
          <w:lang w:eastAsia="en-GB"/>
        </w:rPr>
        <w:tab/>
      </w:r>
      <w:r>
        <w:t>Regulatory and Legal Framework</w:t>
      </w:r>
      <w:r>
        <w:tab/>
      </w:r>
      <w:r>
        <w:fldChar w:fldCharType="begin"/>
      </w:r>
      <w:r>
        <w:instrText xml:space="preserve"> PAGEREF _Toc94437725 \h </w:instrText>
      </w:r>
      <w:r>
        <w:fldChar w:fldCharType="separate"/>
      </w:r>
      <w:r>
        <w:t>4</w:t>
      </w:r>
      <w:r>
        <w:fldChar w:fldCharType="end"/>
      </w:r>
    </w:p>
    <w:p w14:paraId="26B191D2" w14:textId="28641959" w:rsidR="00231A61" w:rsidRDefault="00231A61">
      <w:pPr>
        <w:pStyle w:val="Sommario2"/>
        <w:rPr>
          <w:rFonts w:eastAsiaTheme="minorEastAsia"/>
          <w:color w:val="auto"/>
          <w:lang w:eastAsia="en-GB"/>
        </w:rPr>
      </w:pPr>
      <w:r w:rsidRPr="005F24D6">
        <w:t>3.2.</w:t>
      </w:r>
      <w:r>
        <w:rPr>
          <w:rFonts w:eastAsiaTheme="minorEastAsia"/>
          <w:color w:val="auto"/>
          <w:lang w:eastAsia="en-GB"/>
        </w:rPr>
        <w:tab/>
      </w:r>
      <w:r>
        <w:t>Interaction with participating ships</w:t>
      </w:r>
      <w:r>
        <w:tab/>
      </w:r>
      <w:r>
        <w:fldChar w:fldCharType="begin"/>
      </w:r>
      <w:r>
        <w:instrText xml:space="preserve"> PAGEREF _Toc94437726 \h </w:instrText>
      </w:r>
      <w:r>
        <w:fldChar w:fldCharType="separate"/>
      </w:r>
      <w:r>
        <w:t>5</w:t>
      </w:r>
      <w:r>
        <w:fldChar w:fldCharType="end"/>
      </w:r>
    </w:p>
    <w:p w14:paraId="0533ECD9" w14:textId="19B53EE2" w:rsidR="00231A61" w:rsidRDefault="00231A61">
      <w:pPr>
        <w:pStyle w:val="Sommario3"/>
        <w:tabs>
          <w:tab w:val="left" w:pos="1134"/>
        </w:tabs>
        <w:rPr>
          <w:rFonts w:eastAsiaTheme="minorEastAsia"/>
          <w:noProof/>
          <w:color w:val="auto"/>
          <w:sz w:val="22"/>
          <w:lang w:eastAsia="en-GB"/>
        </w:rPr>
      </w:pPr>
      <w:r w:rsidRPr="005F24D6">
        <w:rPr>
          <w:noProof/>
        </w:rPr>
        <w:t>3.2.1.</w:t>
      </w:r>
      <w:r>
        <w:rPr>
          <w:rFonts w:eastAsiaTheme="minorEastAsia"/>
          <w:noProof/>
          <w:color w:val="auto"/>
          <w:sz w:val="22"/>
          <w:lang w:eastAsia="en-GB"/>
        </w:rPr>
        <w:tab/>
      </w:r>
      <w:r>
        <w:rPr>
          <w:noProof/>
        </w:rPr>
        <w:t>Message Markers</w:t>
      </w:r>
      <w:r>
        <w:rPr>
          <w:noProof/>
        </w:rPr>
        <w:tab/>
      </w:r>
      <w:r>
        <w:rPr>
          <w:noProof/>
        </w:rPr>
        <w:fldChar w:fldCharType="begin"/>
      </w:r>
      <w:r>
        <w:rPr>
          <w:noProof/>
        </w:rPr>
        <w:instrText xml:space="preserve"> PAGEREF _Toc94437727 \h </w:instrText>
      </w:r>
      <w:r>
        <w:rPr>
          <w:noProof/>
        </w:rPr>
      </w:r>
      <w:r>
        <w:rPr>
          <w:noProof/>
        </w:rPr>
        <w:fldChar w:fldCharType="separate"/>
      </w:r>
      <w:r>
        <w:rPr>
          <w:noProof/>
        </w:rPr>
        <w:t>5</w:t>
      </w:r>
      <w:r>
        <w:rPr>
          <w:noProof/>
        </w:rPr>
        <w:fldChar w:fldCharType="end"/>
      </w:r>
    </w:p>
    <w:p w14:paraId="34120637" w14:textId="6C4E0F61" w:rsidR="00231A61" w:rsidRDefault="00231A61">
      <w:pPr>
        <w:pStyle w:val="Sommario1"/>
        <w:rPr>
          <w:rFonts w:eastAsiaTheme="minorEastAsia"/>
          <w:b w:val="0"/>
          <w:caps w:val="0"/>
          <w:color w:val="auto"/>
          <w:lang w:eastAsia="en-GB"/>
        </w:rPr>
      </w:pPr>
      <w:r w:rsidRPr="005F24D6">
        <w:rPr>
          <w:caps w:val="0"/>
        </w:rPr>
        <w:t>4.</w:t>
      </w:r>
      <w:r>
        <w:rPr>
          <w:rFonts w:eastAsiaTheme="minorEastAsia"/>
          <w:b w:val="0"/>
          <w:caps w:val="0"/>
          <w:color w:val="auto"/>
          <w:lang w:eastAsia="en-GB"/>
        </w:rPr>
        <w:tab/>
      </w:r>
      <w:r w:rsidRPr="005F24D6">
        <w:rPr>
          <w:caps w:val="0"/>
        </w:rPr>
        <w:t>PROVISION OF VTS TO PARTICIPATING SHIPS</w:t>
      </w:r>
      <w:r>
        <w:tab/>
      </w:r>
      <w:r>
        <w:fldChar w:fldCharType="begin"/>
      </w:r>
      <w:r>
        <w:instrText xml:space="preserve"> PAGEREF _Toc94437728 \h </w:instrText>
      </w:r>
      <w:r>
        <w:fldChar w:fldCharType="separate"/>
      </w:r>
      <w:r>
        <w:t>6</w:t>
      </w:r>
      <w:r>
        <w:fldChar w:fldCharType="end"/>
      </w:r>
    </w:p>
    <w:p w14:paraId="32854D77" w14:textId="185E09E5" w:rsidR="00231A61" w:rsidRDefault="00231A61">
      <w:pPr>
        <w:pStyle w:val="Sommario2"/>
        <w:rPr>
          <w:rFonts w:eastAsiaTheme="minorEastAsia"/>
          <w:color w:val="auto"/>
          <w:lang w:eastAsia="en-GB"/>
        </w:rPr>
      </w:pPr>
      <w:r w:rsidRPr="005F24D6">
        <w:t>4.1.</w:t>
      </w:r>
      <w:r>
        <w:rPr>
          <w:rFonts w:eastAsiaTheme="minorEastAsia"/>
          <w:color w:val="auto"/>
          <w:lang w:eastAsia="en-GB"/>
        </w:rPr>
        <w:tab/>
      </w:r>
      <w:r>
        <w:t>Timely and relevant information</w:t>
      </w:r>
      <w:r>
        <w:tab/>
      </w:r>
      <w:r>
        <w:fldChar w:fldCharType="begin"/>
      </w:r>
      <w:r>
        <w:instrText xml:space="preserve"> PAGEREF _Toc94437729 \h </w:instrText>
      </w:r>
      <w:r>
        <w:fldChar w:fldCharType="separate"/>
      </w:r>
      <w:r>
        <w:t>6</w:t>
      </w:r>
      <w:r>
        <w:fldChar w:fldCharType="end"/>
      </w:r>
    </w:p>
    <w:p w14:paraId="3EF98DC5" w14:textId="7A9ACF4C" w:rsidR="00231A61" w:rsidRDefault="00231A61">
      <w:pPr>
        <w:pStyle w:val="Sommario3"/>
        <w:tabs>
          <w:tab w:val="left" w:pos="1134"/>
        </w:tabs>
        <w:rPr>
          <w:rFonts w:eastAsiaTheme="minorEastAsia"/>
          <w:noProof/>
          <w:color w:val="auto"/>
          <w:sz w:val="22"/>
          <w:lang w:eastAsia="en-GB"/>
        </w:rPr>
      </w:pPr>
      <w:r w:rsidRPr="005F24D6">
        <w:rPr>
          <w:noProof/>
        </w:rPr>
        <w:t>4.1.1.</w:t>
      </w:r>
      <w:r>
        <w:rPr>
          <w:rFonts w:eastAsiaTheme="minorEastAsia"/>
          <w:noProof/>
          <w:color w:val="auto"/>
          <w:sz w:val="22"/>
          <w:lang w:eastAsia="en-GB"/>
        </w:rPr>
        <w:tab/>
      </w:r>
      <w:r>
        <w:rPr>
          <w:noProof/>
        </w:rPr>
        <w:t>Delivery of Information</w:t>
      </w:r>
      <w:r>
        <w:rPr>
          <w:noProof/>
        </w:rPr>
        <w:tab/>
      </w:r>
      <w:r>
        <w:rPr>
          <w:noProof/>
        </w:rPr>
        <w:fldChar w:fldCharType="begin"/>
      </w:r>
      <w:r>
        <w:rPr>
          <w:noProof/>
        </w:rPr>
        <w:instrText xml:space="preserve"> PAGEREF _Toc94437730 \h </w:instrText>
      </w:r>
      <w:r>
        <w:rPr>
          <w:noProof/>
        </w:rPr>
      </w:r>
      <w:r>
        <w:rPr>
          <w:noProof/>
        </w:rPr>
        <w:fldChar w:fldCharType="separate"/>
      </w:r>
      <w:r>
        <w:rPr>
          <w:noProof/>
        </w:rPr>
        <w:t>6</w:t>
      </w:r>
      <w:r>
        <w:rPr>
          <w:noProof/>
        </w:rPr>
        <w:fldChar w:fldCharType="end"/>
      </w:r>
    </w:p>
    <w:p w14:paraId="06C0999C" w14:textId="432475A9" w:rsidR="00231A61" w:rsidRDefault="00231A61">
      <w:pPr>
        <w:pStyle w:val="Sommario3"/>
        <w:tabs>
          <w:tab w:val="left" w:pos="1134"/>
        </w:tabs>
        <w:rPr>
          <w:rFonts w:eastAsiaTheme="minorEastAsia"/>
          <w:noProof/>
          <w:color w:val="auto"/>
          <w:sz w:val="22"/>
          <w:lang w:eastAsia="en-GB"/>
        </w:rPr>
      </w:pPr>
      <w:r w:rsidRPr="005F24D6">
        <w:rPr>
          <w:rFonts w:cstheme="minorHAnsi"/>
          <w:noProof/>
          <w:spacing w:val="-2"/>
        </w:rPr>
        <w:t>4.1.2.</w:t>
      </w:r>
      <w:r>
        <w:rPr>
          <w:rFonts w:eastAsiaTheme="minorEastAsia"/>
          <w:noProof/>
          <w:color w:val="auto"/>
          <w:sz w:val="22"/>
          <w:lang w:eastAsia="en-GB"/>
        </w:rPr>
        <w:tab/>
      </w:r>
      <w:r w:rsidRPr="005F24D6">
        <w:rPr>
          <w:rFonts w:cstheme="minorHAnsi"/>
          <w:noProof/>
          <w:spacing w:val="3"/>
        </w:rPr>
        <w:t>E</w:t>
      </w:r>
      <w:r w:rsidRPr="005F24D6">
        <w:rPr>
          <w:rFonts w:cstheme="minorHAnsi"/>
          <w:noProof/>
          <w:spacing w:val="2"/>
        </w:rPr>
        <w:t>xa</w:t>
      </w:r>
      <w:r w:rsidRPr="005F24D6">
        <w:rPr>
          <w:rFonts w:cstheme="minorHAnsi"/>
          <w:noProof/>
          <w:spacing w:val="4"/>
        </w:rPr>
        <w:t>m</w:t>
      </w:r>
      <w:r w:rsidRPr="005F24D6">
        <w:rPr>
          <w:rFonts w:cstheme="minorHAnsi"/>
          <w:noProof/>
          <w:spacing w:val="2"/>
        </w:rPr>
        <w:t>p</w:t>
      </w:r>
      <w:r w:rsidRPr="005F24D6">
        <w:rPr>
          <w:rFonts w:cstheme="minorHAnsi"/>
          <w:noProof/>
          <w:spacing w:val="1"/>
        </w:rPr>
        <w:t>l</w:t>
      </w:r>
      <w:r w:rsidRPr="005F24D6">
        <w:rPr>
          <w:rFonts w:cstheme="minorHAnsi"/>
          <w:noProof/>
          <w:spacing w:val="2"/>
        </w:rPr>
        <w:t>e</w:t>
      </w:r>
      <w:r w:rsidRPr="005F24D6">
        <w:rPr>
          <w:rFonts w:cstheme="minorHAnsi"/>
          <w:noProof/>
        </w:rPr>
        <w:t>s</w:t>
      </w:r>
      <w:r w:rsidRPr="005F24D6">
        <w:rPr>
          <w:rFonts w:cstheme="minorHAnsi"/>
          <w:noProof/>
          <w:spacing w:val="23"/>
        </w:rPr>
        <w:t xml:space="preserve"> </w:t>
      </w:r>
      <w:r w:rsidRPr="005F24D6">
        <w:rPr>
          <w:rFonts w:cstheme="minorHAnsi"/>
          <w:noProof/>
          <w:spacing w:val="2"/>
        </w:rPr>
        <w:t>o</w:t>
      </w:r>
      <w:r w:rsidRPr="005F24D6">
        <w:rPr>
          <w:rFonts w:cstheme="minorHAnsi"/>
          <w:noProof/>
        </w:rPr>
        <w:t>f</w:t>
      </w:r>
      <w:r w:rsidRPr="005F24D6">
        <w:rPr>
          <w:rFonts w:cstheme="minorHAnsi"/>
          <w:noProof/>
          <w:spacing w:val="7"/>
        </w:rPr>
        <w:t xml:space="preserve"> </w:t>
      </w:r>
      <w:r w:rsidRPr="005F24D6">
        <w:rPr>
          <w:rFonts w:cstheme="minorHAnsi"/>
          <w:noProof/>
          <w:spacing w:val="1"/>
        </w:rPr>
        <w:t>timely and relevant information</w:t>
      </w:r>
      <w:r>
        <w:rPr>
          <w:noProof/>
        </w:rPr>
        <w:tab/>
      </w:r>
      <w:r>
        <w:rPr>
          <w:noProof/>
        </w:rPr>
        <w:fldChar w:fldCharType="begin"/>
      </w:r>
      <w:r>
        <w:rPr>
          <w:noProof/>
        </w:rPr>
        <w:instrText xml:space="preserve"> PAGEREF _Toc94437731 \h </w:instrText>
      </w:r>
      <w:r>
        <w:rPr>
          <w:noProof/>
        </w:rPr>
      </w:r>
      <w:r>
        <w:rPr>
          <w:noProof/>
        </w:rPr>
        <w:fldChar w:fldCharType="separate"/>
      </w:r>
      <w:r>
        <w:rPr>
          <w:noProof/>
        </w:rPr>
        <w:t>7</w:t>
      </w:r>
      <w:r>
        <w:rPr>
          <w:noProof/>
        </w:rPr>
        <w:fldChar w:fldCharType="end"/>
      </w:r>
    </w:p>
    <w:p w14:paraId="25D19D63" w14:textId="319FBFA2" w:rsidR="00231A61" w:rsidRDefault="00231A61">
      <w:pPr>
        <w:pStyle w:val="Sommario2"/>
        <w:rPr>
          <w:rFonts w:eastAsiaTheme="minorEastAsia"/>
          <w:color w:val="auto"/>
          <w:lang w:eastAsia="en-GB"/>
        </w:rPr>
      </w:pPr>
      <w:r w:rsidRPr="005F24D6">
        <w:t>4.2.</w:t>
      </w:r>
      <w:r>
        <w:rPr>
          <w:rFonts w:eastAsiaTheme="minorEastAsia"/>
          <w:color w:val="auto"/>
          <w:lang w:eastAsia="en-GB"/>
        </w:rPr>
        <w:tab/>
      </w:r>
      <w:r>
        <w:t>Monitoring and management of ship traffic</w:t>
      </w:r>
      <w:r>
        <w:tab/>
      </w:r>
      <w:r>
        <w:fldChar w:fldCharType="begin"/>
      </w:r>
      <w:r>
        <w:instrText xml:space="preserve"> PAGEREF _Toc94437732 \h </w:instrText>
      </w:r>
      <w:r>
        <w:fldChar w:fldCharType="separate"/>
      </w:r>
      <w:r>
        <w:t>7</w:t>
      </w:r>
      <w:r>
        <w:fldChar w:fldCharType="end"/>
      </w:r>
    </w:p>
    <w:p w14:paraId="758F9CC7" w14:textId="7B3B9313" w:rsidR="00231A61" w:rsidRDefault="00231A61">
      <w:pPr>
        <w:pStyle w:val="Sommario3"/>
        <w:tabs>
          <w:tab w:val="left" w:pos="1134"/>
        </w:tabs>
        <w:rPr>
          <w:rFonts w:eastAsiaTheme="minorEastAsia"/>
          <w:noProof/>
          <w:color w:val="auto"/>
          <w:sz w:val="22"/>
          <w:lang w:eastAsia="en-GB"/>
        </w:rPr>
      </w:pPr>
      <w:r w:rsidRPr="005F24D6">
        <w:rPr>
          <w:rFonts w:eastAsia="Arial"/>
          <w:noProof/>
        </w:rPr>
        <w:t>4.2.1.</w:t>
      </w:r>
      <w:r>
        <w:rPr>
          <w:rFonts w:eastAsiaTheme="minorEastAsia"/>
          <w:noProof/>
          <w:color w:val="auto"/>
          <w:sz w:val="22"/>
          <w:lang w:eastAsia="en-GB"/>
        </w:rPr>
        <w:tab/>
      </w:r>
      <w:r w:rsidRPr="005F24D6">
        <w:rPr>
          <w:rFonts w:eastAsia="Arial"/>
          <w:noProof/>
        </w:rPr>
        <w:t>Examples of the Monitoring and Management of Ship Traffic</w:t>
      </w:r>
      <w:r>
        <w:rPr>
          <w:noProof/>
        </w:rPr>
        <w:tab/>
      </w:r>
      <w:r>
        <w:rPr>
          <w:noProof/>
        </w:rPr>
        <w:fldChar w:fldCharType="begin"/>
      </w:r>
      <w:r>
        <w:rPr>
          <w:noProof/>
        </w:rPr>
        <w:instrText xml:space="preserve"> PAGEREF _Toc94437733 \h </w:instrText>
      </w:r>
      <w:r>
        <w:rPr>
          <w:noProof/>
        </w:rPr>
      </w:r>
      <w:r>
        <w:rPr>
          <w:noProof/>
        </w:rPr>
        <w:fldChar w:fldCharType="separate"/>
      </w:r>
      <w:r>
        <w:rPr>
          <w:noProof/>
        </w:rPr>
        <w:t>8</w:t>
      </w:r>
      <w:r>
        <w:rPr>
          <w:noProof/>
        </w:rPr>
        <w:fldChar w:fldCharType="end"/>
      </w:r>
    </w:p>
    <w:p w14:paraId="217E78E1" w14:textId="12821C10" w:rsidR="00231A61" w:rsidRDefault="00231A61">
      <w:pPr>
        <w:pStyle w:val="Sommario2"/>
        <w:rPr>
          <w:rFonts w:eastAsiaTheme="minorEastAsia"/>
          <w:color w:val="auto"/>
          <w:lang w:eastAsia="en-GB"/>
        </w:rPr>
      </w:pPr>
      <w:r w:rsidRPr="005F24D6">
        <w:t>4.3.</w:t>
      </w:r>
      <w:r>
        <w:rPr>
          <w:rFonts w:eastAsiaTheme="minorEastAsia"/>
          <w:color w:val="auto"/>
          <w:lang w:eastAsia="en-GB"/>
        </w:rPr>
        <w:tab/>
      </w:r>
      <w:r>
        <w:t>Responding to developing unsafe situations</w:t>
      </w:r>
      <w:r>
        <w:tab/>
      </w:r>
      <w:r>
        <w:fldChar w:fldCharType="begin"/>
      </w:r>
      <w:r>
        <w:instrText xml:space="preserve"> PAGEREF _Toc94437734 \h </w:instrText>
      </w:r>
      <w:r>
        <w:fldChar w:fldCharType="separate"/>
      </w:r>
      <w:r>
        <w:t>9</w:t>
      </w:r>
      <w:r>
        <w:fldChar w:fldCharType="end"/>
      </w:r>
    </w:p>
    <w:p w14:paraId="0BF00983" w14:textId="2CA32893" w:rsidR="00231A61" w:rsidRDefault="00231A61">
      <w:pPr>
        <w:pStyle w:val="Sommario3"/>
        <w:tabs>
          <w:tab w:val="left" w:pos="1134"/>
        </w:tabs>
        <w:rPr>
          <w:rFonts w:eastAsiaTheme="minorEastAsia"/>
          <w:noProof/>
          <w:color w:val="auto"/>
          <w:sz w:val="22"/>
          <w:lang w:eastAsia="en-GB"/>
        </w:rPr>
      </w:pPr>
      <w:r w:rsidRPr="005F24D6">
        <w:rPr>
          <w:noProof/>
        </w:rPr>
        <w:t>4.3.1.</w:t>
      </w:r>
      <w:r>
        <w:rPr>
          <w:rFonts w:eastAsiaTheme="minorEastAsia"/>
          <w:noProof/>
          <w:color w:val="auto"/>
          <w:sz w:val="22"/>
          <w:lang w:eastAsia="en-GB"/>
        </w:rPr>
        <w:tab/>
      </w:r>
      <w:r>
        <w:rPr>
          <w:noProof/>
        </w:rPr>
        <w:t>When Observed</w:t>
      </w:r>
      <w:r>
        <w:rPr>
          <w:noProof/>
        </w:rPr>
        <w:tab/>
      </w:r>
      <w:r>
        <w:rPr>
          <w:noProof/>
        </w:rPr>
        <w:fldChar w:fldCharType="begin"/>
      </w:r>
      <w:r>
        <w:rPr>
          <w:noProof/>
        </w:rPr>
        <w:instrText xml:space="preserve"> PAGEREF _Toc94437735 \h </w:instrText>
      </w:r>
      <w:r>
        <w:rPr>
          <w:noProof/>
        </w:rPr>
      </w:r>
      <w:r>
        <w:rPr>
          <w:noProof/>
        </w:rPr>
        <w:fldChar w:fldCharType="separate"/>
      </w:r>
      <w:r>
        <w:rPr>
          <w:noProof/>
        </w:rPr>
        <w:t>10</w:t>
      </w:r>
      <w:r>
        <w:rPr>
          <w:noProof/>
        </w:rPr>
        <w:fldChar w:fldCharType="end"/>
      </w:r>
    </w:p>
    <w:p w14:paraId="12A99BCB" w14:textId="5F03EC77" w:rsidR="00231A61" w:rsidRDefault="00231A61">
      <w:pPr>
        <w:pStyle w:val="Sommario3"/>
        <w:tabs>
          <w:tab w:val="left" w:pos="1134"/>
        </w:tabs>
        <w:rPr>
          <w:rFonts w:eastAsiaTheme="minorEastAsia"/>
          <w:noProof/>
          <w:color w:val="auto"/>
          <w:sz w:val="22"/>
          <w:lang w:eastAsia="en-GB"/>
        </w:rPr>
      </w:pPr>
      <w:r w:rsidRPr="005F24D6">
        <w:rPr>
          <w:noProof/>
        </w:rPr>
        <w:t>4.3.2.</w:t>
      </w:r>
      <w:r>
        <w:rPr>
          <w:rFonts w:eastAsiaTheme="minorEastAsia"/>
          <w:noProof/>
          <w:color w:val="auto"/>
          <w:sz w:val="22"/>
          <w:lang w:eastAsia="en-GB"/>
        </w:rPr>
        <w:tab/>
      </w:r>
      <w:r>
        <w:rPr>
          <w:noProof/>
        </w:rPr>
        <w:t>On Request</w:t>
      </w:r>
      <w:r>
        <w:rPr>
          <w:noProof/>
        </w:rPr>
        <w:tab/>
      </w:r>
      <w:r>
        <w:rPr>
          <w:noProof/>
        </w:rPr>
        <w:fldChar w:fldCharType="begin"/>
      </w:r>
      <w:r>
        <w:rPr>
          <w:noProof/>
        </w:rPr>
        <w:instrText xml:space="preserve"> PAGEREF _Toc94437736 \h </w:instrText>
      </w:r>
      <w:r>
        <w:rPr>
          <w:noProof/>
        </w:rPr>
      </w:r>
      <w:r>
        <w:rPr>
          <w:noProof/>
        </w:rPr>
        <w:fldChar w:fldCharType="separate"/>
      </w:r>
      <w:r>
        <w:rPr>
          <w:noProof/>
        </w:rPr>
        <w:t>10</w:t>
      </w:r>
      <w:r>
        <w:rPr>
          <w:noProof/>
        </w:rPr>
        <w:fldChar w:fldCharType="end"/>
      </w:r>
    </w:p>
    <w:p w14:paraId="0FCA6CE0" w14:textId="1DF6FA94" w:rsidR="00231A61" w:rsidRDefault="00231A61">
      <w:pPr>
        <w:pStyle w:val="Sommario3"/>
        <w:tabs>
          <w:tab w:val="left" w:pos="1134"/>
        </w:tabs>
        <w:rPr>
          <w:rFonts w:eastAsiaTheme="minorEastAsia"/>
          <w:noProof/>
          <w:color w:val="auto"/>
          <w:sz w:val="22"/>
          <w:lang w:eastAsia="en-GB"/>
        </w:rPr>
      </w:pPr>
      <w:r w:rsidRPr="005F24D6">
        <w:rPr>
          <w:noProof/>
        </w:rPr>
        <w:t>4.3.3.</w:t>
      </w:r>
      <w:r>
        <w:rPr>
          <w:rFonts w:eastAsiaTheme="minorEastAsia"/>
          <w:noProof/>
          <w:color w:val="auto"/>
          <w:sz w:val="22"/>
          <w:lang w:eastAsia="en-GB"/>
        </w:rPr>
        <w:tab/>
      </w:r>
      <w:r>
        <w:rPr>
          <w:noProof/>
        </w:rPr>
        <w:t>Procedural</w:t>
      </w:r>
      <w:r>
        <w:rPr>
          <w:noProof/>
        </w:rPr>
        <w:tab/>
      </w:r>
      <w:r>
        <w:rPr>
          <w:noProof/>
        </w:rPr>
        <w:fldChar w:fldCharType="begin"/>
      </w:r>
      <w:r>
        <w:rPr>
          <w:noProof/>
        </w:rPr>
        <w:instrText xml:space="preserve"> PAGEREF _Toc94437737 \h </w:instrText>
      </w:r>
      <w:r>
        <w:rPr>
          <w:noProof/>
        </w:rPr>
      </w:r>
      <w:r>
        <w:rPr>
          <w:noProof/>
        </w:rPr>
        <w:fldChar w:fldCharType="separate"/>
      </w:r>
      <w:r>
        <w:rPr>
          <w:noProof/>
        </w:rPr>
        <w:t>10</w:t>
      </w:r>
      <w:r>
        <w:rPr>
          <w:noProof/>
        </w:rPr>
        <w:fldChar w:fldCharType="end"/>
      </w:r>
    </w:p>
    <w:p w14:paraId="63BF94B4" w14:textId="12FE8656" w:rsidR="00231A61" w:rsidRDefault="00231A61">
      <w:pPr>
        <w:pStyle w:val="Sommario3"/>
        <w:tabs>
          <w:tab w:val="left" w:pos="1134"/>
        </w:tabs>
        <w:rPr>
          <w:rFonts w:eastAsiaTheme="minorEastAsia"/>
          <w:noProof/>
          <w:color w:val="auto"/>
          <w:sz w:val="22"/>
          <w:lang w:eastAsia="en-GB"/>
        </w:rPr>
      </w:pPr>
      <w:r w:rsidRPr="005F24D6">
        <w:rPr>
          <w:noProof/>
        </w:rPr>
        <w:t>4.3.4.</w:t>
      </w:r>
      <w:r>
        <w:rPr>
          <w:rFonts w:eastAsiaTheme="minorEastAsia"/>
          <w:noProof/>
          <w:color w:val="auto"/>
          <w:sz w:val="22"/>
          <w:lang w:eastAsia="en-GB"/>
        </w:rPr>
        <w:tab/>
      </w:r>
      <w:r>
        <w:rPr>
          <w:noProof/>
        </w:rPr>
        <w:t>Examples of Responding to Developing Unsafe Situations</w:t>
      </w:r>
      <w:r>
        <w:rPr>
          <w:noProof/>
        </w:rPr>
        <w:tab/>
      </w:r>
      <w:r>
        <w:rPr>
          <w:noProof/>
        </w:rPr>
        <w:fldChar w:fldCharType="begin"/>
      </w:r>
      <w:r>
        <w:rPr>
          <w:noProof/>
        </w:rPr>
        <w:instrText xml:space="preserve"> PAGEREF _Toc94437738 \h </w:instrText>
      </w:r>
      <w:r>
        <w:rPr>
          <w:noProof/>
        </w:rPr>
      </w:r>
      <w:r>
        <w:rPr>
          <w:noProof/>
        </w:rPr>
        <w:fldChar w:fldCharType="separate"/>
      </w:r>
      <w:r>
        <w:rPr>
          <w:noProof/>
        </w:rPr>
        <w:t>10</w:t>
      </w:r>
      <w:r>
        <w:rPr>
          <w:noProof/>
        </w:rPr>
        <w:fldChar w:fldCharType="end"/>
      </w:r>
    </w:p>
    <w:p w14:paraId="47B8BA98" w14:textId="6F7A3B1E" w:rsidR="00231A61" w:rsidRDefault="00231A61">
      <w:pPr>
        <w:pStyle w:val="Sommario1"/>
        <w:rPr>
          <w:rFonts w:eastAsiaTheme="minorEastAsia"/>
          <w:b w:val="0"/>
          <w:caps w:val="0"/>
          <w:color w:val="auto"/>
          <w:lang w:eastAsia="en-GB"/>
        </w:rPr>
      </w:pPr>
      <w:r w:rsidRPr="005F24D6">
        <w:t>5.</w:t>
      </w:r>
      <w:r>
        <w:rPr>
          <w:rFonts w:eastAsiaTheme="minorEastAsia"/>
          <w:b w:val="0"/>
          <w:caps w:val="0"/>
          <w:color w:val="auto"/>
          <w:lang w:eastAsia="en-GB"/>
        </w:rPr>
        <w:tab/>
      </w:r>
      <w:r>
        <w:t>VTS BEYOND TERRITORIAL SEAS</w:t>
      </w:r>
      <w:r>
        <w:tab/>
      </w:r>
      <w:r>
        <w:fldChar w:fldCharType="begin"/>
      </w:r>
      <w:r>
        <w:instrText xml:space="preserve"> PAGEREF _Toc94437739 \h </w:instrText>
      </w:r>
      <w:r>
        <w:fldChar w:fldCharType="separate"/>
      </w:r>
      <w:r>
        <w:t>11</w:t>
      </w:r>
      <w:r>
        <w:fldChar w:fldCharType="end"/>
      </w:r>
    </w:p>
    <w:p w14:paraId="14DB4711" w14:textId="0B3784E2" w:rsidR="00231A61" w:rsidRDefault="00231A61">
      <w:pPr>
        <w:pStyle w:val="Sommario2"/>
        <w:rPr>
          <w:rFonts w:eastAsiaTheme="minorEastAsia"/>
          <w:color w:val="auto"/>
          <w:lang w:eastAsia="en-GB"/>
        </w:rPr>
      </w:pPr>
      <w:r w:rsidRPr="005F24D6">
        <w:t>5.1.</w:t>
      </w:r>
      <w:r>
        <w:rPr>
          <w:rFonts w:eastAsiaTheme="minorEastAsia"/>
          <w:color w:val="auto"/>
          <w:lang w:eastAsia="en-GB"/>
        </w:rPr>
        <w:tab/>
      </w:r>
      <w:r>
        <w:t>VTS in association with an IMO adopted system</w:t>
      </w:r>
      <w:r>
        <w:tab/>
      </w:r>
      <w:r>
        <w:fldChar w:fldCharType="begin"/>
      </w:r>
      <w:r>
        <w:instrText xml:space="preserve"> PAGEREF _Toc94437740 \h </w:instrText>
      </w:r>
      <w:r>
        <w:fldChar w:fldCharType="separate"/>
      </w:r>
      <w:r>
        <w:t>11</w:t>
      </w:r>
      <w:r>
        <w:fldChar w:fldCharType="end"/>
      </w:r>
    </w:p>
    <w:p w14:paraId="3B421597" w14:textId="75A5D05A" w:rsidR="00231A61" w:rsidRDefault="00231A61">
      <w:pPr>
        <w:pStyle w:val="Sommario2"/>
        <w:rPr>
          <w:rFonts w:eastAsiaTheme="minorEastAsia"/>
          <w:color w:val="auto"/>
          <w:lang w:eastAsia="en-GB"/>
        </w:rPr>
      </w:pPr>
      <w:r w:rsidRPr="005F24D6">
        <w:t>5.2.</w:t>
      </w:r>
      <w:r>
        <w:rPr>
          <w:rFonts w:eastAsiaTheme="minorEastAsia"/>
          <w:color w:val="auto"/>
          <w:lang w:eastAsia="en-GB"/>
        </w:rPr>
        <w:tab/>
      </w:r>
      <w:r>
        <w:t>VTS on the basis of voluntary participation</w:t>
      </w:r>
      <w:r>
        <w:tab/>
      </w:r>
      <w:r>
        <w:fldChar w:fldCharType="begin"/>
      </w:r>
      <w:r>
        <w:instrText xml:space="preserve"> PAGEREF _Toc94437741 \h </w:instrText>
      </w:r>
      <w:r>
        <w:fldChar w:fldCharType="separate"/>
      </w:r>
      <w:r>
        <w:t>11</w:t>
      </w:r>
      <w:r>
        <w:fldChar w:fldCharType="end"/>
      </w:r>
    </w:p>
    <w:p w14:paraId="71432775" w14:textId="731E7DA1" w:rsidR="00231A61" w:rsidRDefault="00231A61">
      <w:pPr>
        <w:pStyle w:val="Sommario1"/>
        <w:rPr>
          <w:rFonts w:eastAsiaTheme="minorEastAsia"/>
          <w:b w:val="0"/>
          <w:caps w:val="0"/>
          <w:color w:val="auto"/>
          <w:lang w:eastAsia="en-GB"/>
        </w:rPr>
      </w:pPr>
      <w:r w:rsidRPr="005F24D6">
        <w:t>6.</w:t>
      </w:r>
      <w:r>
        <w:rPr>
          <w:rFonts w:eastAsiaTheme="minorEastAsia"/>
          <w:b w:val="0"/>
          <w:caps w:val="0"/>
          <w:color w:val="auto"/>
          <w:lang w:eastAsia="en-GB"/>
        </w:rPr>
        <w:tab/>
      </w:r>
      <w:r>
        <w:t>OTHER CONSIDERATIONS</w:t>
      </w:r>
      <w:r>
        <w:tab/>
      </w:r>
      <w:r>
        <w:fldChar w:fldCharType="begin"/>
      </w:r>
      <w:r>
        <w:instrText xml:space="preserve"> PAGEREF _Toc94437742 \h </w:instrText>
      </w:r>
      <w:r>
        <w:fldChar w:fldCharType="separate"/>
      </w:r>
      <w:r>
        <w:t>11</w:t>
      </w:r>
      <w:r>
        <w:fldChar w:fldCharType="end"/>
      </w:r>
    </w:p>
    <w:p w14:paraId="384D9908" w14:textId="14900444" w:rsidR="00231A61" w:rsidRDefault="00231A61">
      <w:pPr>
        <w:pStyle w:val="Sommario1"/>
        <w:rPr>
          <w:rFonts w:eastAsiaTheme="minorEastAsia"/>
          <w:b w:val="0"/>
          <w:caps w:val="0"/>
          <w:color w:val="auto"/>
          <w:lang w:eastAsia="en-GB"/>
        </w:rPr>
      </w:pPr>
      <w:r w:rsidRPr="005F24D6">
        <w:rPr>
          <w:caps w:val="0"/>
        </w:rPr>
        <w:t>7.</w:t>
      </w:r>
      <w:r>
        <w:rPr>
          <w:rFonts w:eastAsiaTheme="minorEastAsia"/>
          <w:b w:val="0"/>
          <w:caps w:val="0"/>
          <w:color w:val="auto"/>
          <w:lang w:eastAsia="en-GB"/>
        </w:rPr>
        <w:tab/>
      </w:r>
      <w:r w:rsidRPr="005F24D6">
        <w:rPr>
          <w:caps w:val="0"/>
        </w:rPr>
        <w:t>DEFINITIONS</w:t>
      </w:r>
      <w:r>
        <w:tab/>
      </w:r>
      <w:r>
        <w:fldChar w:fldCharType="begin"/>
      </w:r>
      <w:r>
        <w:instrText xml:space="preserve"> PAGEREF _Toc94437743 \h </w:instrText>
      </w:r>
      <w:r>
        <w:fldChar w:fldCharType="separate"/>
      </w:r>
      <w:r>
        <w:t>12</w:t>
      </w:r>
      <w:r>
        <w:fldChar w:fldCharType="end"/>
      </w:r>
    </w:p>
    <w:p w14:paraId="13F4A68B" w14:textId="4F429AEF" w:rsidR="00231A61" w:rsidRDefault="00231A61">
      <w:pPr>
        <w:pStyle w:val="Sommario1"/>
        <w:rPr>
          <w:rFonts w:eastAsiaTheme="minorEastAsia"/>
          <w:b w:val="0"/>
          <w:caps w:val="0"/>
          <w:color w:val="auto"/>
          <w:lang w:eastAsia="en-GB"/>
        </w:rPr>
      </w:pPr>
      <w:r w:rsidRPr="005F24D6">
        <w:rPr>
          <w:caps w:val="0"/>
        </w:rPr>
        <w:t>8.</w:t>
      </w:r>
      <w:r>
        <w:rPr>
          <w:rFonts w:eastAsiaTheme="minorEastAsia"/>
          <w:b w:val="0"/>
          <w:caps w:val="0"/>
          <w:color w:val="auto"/>
          <w:lang w:eastAsia="en-GB"/>
        </w:rPr>
        <w:tab/>
      </w:r>
      <w:r w:rsidRPr="005F24D6">
        <w:rPr>
          <w:caps w:val="0"/>
        </w:rPr>
        <w:t>ABBREVIATIONS</w:t>
      </w:r>
      <w:r>
        <w:tab/>
      </w:r>
      <w:r>
        <w:fldChar w:fldCharType="begin"/>
      </w:r>
      <w:r>
        <w:instrText xml:space="preserve"> PAGEREF _Toc94437744 \h </w:instrText>
      </w:r>
      <w:r>
        <w:fldChar w:fldCharType="separate"/>
      </w:r>
      <w:r>
        <w:t>12</w:t>
      </w:r>
      <w:r>
        <w:fldChar w:fldCharType="end"/>
      </w:r>
    </w:p>
    <w:p w14:paraId="2BA5E5C9" w14:textId="3A78266F" w:rsidR="00231A61" w:rsidRDefault="00231A61">
      <w:pPr>
        <w:pStyle w:val="Sommario1"/>
        <w:rPr>
          <w:rFonts w:eastAsiaTheme="minorEastAsia"/>
          <w:b w:val="0"/>
          <w:caps w:val="0"/>
          <w:color w:val="auto"/>
          <w:lang w:eastAsia="en-GB"/>
        </w:rPr>
      </w:pPr>
      <w:r w:rsidRPr="005F24D6">
        <w:rPr>
          <w:caps w:val="0"/>
        </w:rPr>
        <w:t>9.</w:t>
      </w:r>
      <w:r>
        <w:rPr>
          <w:rFonts w:eastAsiaTheme="minorEastAsia"/>
          <w:b w:val="0"/>
          <w:caps w:val="0"/>
          <w:color w:val="auto"/>
          <w:lang w:eastAsia="en-GB"/>
        </w:rPr>
        <w:tab/>
      </w:r>
      <w:r w:rsidRPr="005F24D6">
        <w:rPr>
          <w:caps w:val="0"/>
        </w:rPr>
        <w:t>REFERENCES</w:t>
      </w:r>
      <w:r>
        <w:tab/>
      </w:r>
      <w:r>
        <w:fldChar w:fldCharType="begin"/>
      </w:r>
      <w:r>
        <w:instrText xml:space="preserve"> PAGEREF _Toc94437745 \h </w:instrText>
      </w:r>
      <w:r>
        <w:fldChar w:fldCharType="separate"/>
      </w:r>
      <w:r>
        <w:t>12</w:t>
      </w:r>
      <w:r>
        <w:fldChar w:fldCharType="end"/>
      </w:r>
    </w:p>
    <w:p w14:paraId="4DAA5D10" w14:textId="2FD2677B" w:rsidR="009D0E88" w:rsidRDefault="00385D4C" w:rsidP="004A4597">
      <w:pPr>
        <w:pStyle w:val="Sommario1"/>
        <w:tabs>
          <w:tab w:val="clear" w:pos="9781"/>
        </w:tabs>
      </w:pPr>
      <w:r>
        <w:fldChar w:fldCharType="end"/>
      </w:r>
    </w:p>
    <w:p w14:paraId="1BC10D26" w14:textId="77777777" w:rsidR="00790277" w:rsidRPr="00152C46" w:rsidRDefault="00790277" w:rsidP="003274DB"/>
    <w:p w14:paraId="73E7B1CD" w14:textId="77777777" w:rsidR="005E769D" w:rsidRDefault="004A4597" w:rsidP="003274DB">
      <w:pPr>
        <w:rPr>
          <w:rStyle w:val="normaltextrun"/>
          <w:rFonts w:ascii="Calibri" w:hAnsi="Calibri" w:cs="Calibri"/>
          <w:b/>
          <w:bCs/>
          <w:color w:val="009FE3"/>
          <w:sz w:val="40"/>
          <w:szCs w:val="40"/>
          <w:shd w:val="clear" w:color="auto" w:fill="FFFFFF"/>
        </w:rPr>
      </w:pPr>
      <w:r>
        <w:rPr>
          <w:rStyle w:val="normaltextrun"/>
          <w:rFonts w:ascii="Calibri" w:hAnsi="Calibri" w:cs="Calibri"/>
          <w:b/>
          <w:bCs/>
          <w:color w:val="009FE3"/>
          <w:sz w:val="40"/>
          <w:szCs w:val="40"/>
          <w:shd w:val="clear" w:color="auto" w:fill="FFFFFF"/>
        </w:rPr>
        <w:t>List of Tables</w:t>
      </w:r>
    </w:p>
    <w:p w14:paraId="72FF72F4" w14:textId="77777777" w:rsidR="004A4597" w:rsidRDefault="004A4597" w:rsidP="003274DB">
      <w:pPr>
        <w:rPr>
          <w:rStyle w:val="normaltextrun"/>
          <w:rFonts w:ascii="Calibri" w:hAnsi="Calibri" w:cs="Calibri"/>
          <w:b/>
          <w:bCs/>
          <w:color w:val="009FE3"/>
          <w:sz w:val="40"/>
          <w:szCs w:val="40"/>
          <w:shd w:val="clear" w:color="auto" w:fill="FFFFFF"/>
        </w:rPr>
      </w:pPr>
    </w:p>
    <w:p w14:paraId="3CCA4523" w14:textId="2A267C11" w:rsidR="00231A61" w:rsidRDefault="001F40BD">
      <w:pPr>
        <w:pStyle w:val="Indicedellefigure"/>
        <w:rPr>
          <w:rFonts w:eastAsiaTheme="minorEastAsia"/>
          <w:i w:val="0"/>
          <w:noProof/>
          <w:color w:val="auto"/>
          <w:lang w:eastAsia="en-GB"/>
        </w:rPr>
      </w:pPr>
      <w:r>
        <w:rPr>
          <w:i w:val="0"/>
        </w:rPr>
        <w:fldChar w:fldCharType="begin"/>
      </w:r>
      <w:r>
        <w:rPr>
          <w:i w:val="0"/>
        </w:rPr>
        <w:instrText xml:space="preserve"> TOC \h \z \t "Table caption" \c </w:instrText>
      </w:r>
      <w:r>
        <w:rPr>
          <w:i w:val="0"/>
        </w:rPr>
        <w:fldChar w:fldCharType="separate"/>
      </w:r>
      <w:hyperlink w:anchor="_Toc94437746" w:history="1">
        <w:r w:rsidR="00231A61" w:rsidRPr="00FB0CAC">
          <w:rPr>
            <w:rStyle w:val="Collegamentoipertestuale"/>
            <w:rFonts w:ascii="Calibri" w:hAnsi="Calibri"/>
            <w:noProof/>
          </w:rPr>
          <w:t>Table 1</w:t>
        </w:r>
        <w:r w:rsidR="00231A61">
          <w:rPr>
            <w:rFonts w:eastAsiaTheme="minorEastAsia"/>
            <w:i w:val="0"/>
            <w:noProof/>
            <w:color w:val="auto"/>
            <w:lang w:eastAsia="en-GB"/>
          </w:rPr>
          <w:tab/>
        </w:r>
        <w:r w:rsidR="00231A61" w:rsidRPr="00FB0CAC">
          <w:rPr>
            <w:rStyle w:val="Collegamentoipertestuale"/>
            <w:noProof/>
          </w:rPr>
          <w:t>Examples of timely and relevant information</w:t>
        </w:r>
        <w:r w:rsidR="00231A61">
          <w:rPr>
            <w:noProof/>
            <w:webHidden/>
          </w:rPr>
          <w:tab/>
        </w:r>
        <w:r w:rsidR="00231A61">
          <w:rPr>
            <w:noProof/>
            <w:webHidden/>
          </w:rPr>
          <w:fldChar w:fldCharType="begin"/>
        </w:r>
        <w:r w:rsidR="00231A61">
          <w:rPr>
            <w:noProof/>
            <w:webHidden/>
          </w:rPr>
          <w:instrText xml:space="preserve"> PAGEREF _Toc94437746 \h </w:instrText>
        </w:r>
        <w:r w:rsidR="00231A61">
          <w:rPr>
            <w:noProof/>
            <w:webHidden/>
          </w:rPr>
        </w:r>
        <w:r w:rsidR="00231A61">
          <w:rPr>
            <w:noProof/>
            <w:webHidden/>
          </w:rPr>
          <w:fldChar w:fldCharType="separate"/>
        </w:r>
        <w:r w:rsidR="00231A61">
          <w:rPr>
            <w:noProof/>
            <w:webHidden/>
          </w:rPr>
          <w:t>7</w:t>
        </w:r>
        <w:r w:rsidR="00231A61">
          <w:rPr>
            <w:noProof/>
            <w:webHidden/>
          </w:rPr>
          <w:fldChar w:fldCharType="end"/>
        </w:r>
      </w:hyperlink>
    </w:p>
    <w:p w14:paraId="36CB34A5" w14:textId="26341C27" w:rsidR="00231A61" w:rsidRDefault="009151EF">
      <w:pPr>
        <w:pStyle w:val="Indicedellefigure"/>
        <w:rPr>
          <w:rFonts w:eastAsiaTheme="minorEastAsia"/>
          <w:i w:val="0"/>
          <w:noProof/>
          <w:color w:val="auto"/>
          <w:lang w:eastAsia="en-GB"/>
        </w:rPr>
      </w:pPr>
      <w:hyperlink w:anchor="_Toc94437747" w:history="1">
        <w:r w:rsidR="00231A61" w:rsidRPr="00FB0CAC">
          <w:rPr>
            <w:rStyle w:val="Collegamentoipertestuale"/>
            <w:rFonts w:ascii="Calibri" w:hAnsi="Calibri"/>
            <w:noProof/>
          </w:rPr>
          <w:t>Table 2</w:t>
        </w:r>
        <w:r w:rsidR="00231A61">
          <w:rPr>
            <w:rFonts w:eastAsiaTheme="minorEastAsia"/>
            <w:i w:val="0"/>
            <w:noProof/>
            <w:color w:val="auto"/>
            <w:lang w:eastAsia="en-GB"/>
          </w:rPr>
          <w:tab/>
        </w:r>
        <w:r w:rsidR="00231A61" w:rsidRPr="00FB0CAC">
          <w:rPr>
            <w:rStyle w:val="Collegamentoipertestuale"/>
            <w:noProof/>
          </w:rPr>
          <w:t>Examples of situations that may require monitoring and management of ship traffic</w:t>
        </w:r>
        <w:r w:rsidR="00231A61">
          <w:rPr>
            <w:noProof/>
            <w:webHidden/>
          </w:rPr>
          <w:tab/>
        </w:r>
        <w:r w:rsidR="00231A61">
          <w:rPr>
            <w:noProof/>
            <w:webHidden/>
          </w:rPr>
          <w:fldChar w:fldCharType="begin"/>
        </w:r>
        <w:r w:rsidR="00231A61">
          <w:rPr>
            <w:noProof/>
            <w:webHidden/>
          </w:rPr>
          <w:instrText xml:space="preserve"> PAGEREF _Toc94437747 \h </w:instrText>
        </w:r>
        <w:r w:rsidR="00231A61">
          <w:rPr>
            <w:noProof/>
            <w:webHidden/>
          </w:rPr>
        </w:r>
        <w:r w:rsidR="00231A61">
          <w:rPr>
            <w:noProof/>
            <w:webHidden/>
          </w:rPr>
          <w:fldChar w:fldCharType="separate"/>
        </w:r>
        <w:r w:rsidR="00231A61">
          <w:rPr>
            <w:noProof/>
            <w:webHidden/>
          </w:rPr>
          <w:t>8</w:t>
        </w:r>
        <w:r w:rsidR="00231A61">
          <w:rPr>
            <w:noProof/>
            <w:webHidden/>
          </w:rPr>
          <w:fldChar w:fldCharType="end"/>
        </w:r>
      </w:hyperlink>
    </w:p>
    <w:p w14:paraId="2CAF6B1E" w14:textId="3799CC46" w:rsidR="00231A61" w:rsidRDefault="009151EF">
      <w:pPr>
        <w:pStyle w:val="Indicedellefigure"/>
        <w:rPr>
          <w:rFonts w:eastAsiaTheme="minorEastAsia"/>
          <w:i w:val="0"/>
          <w:noProof/>
          <w:color w:val="auto"/>
          <w:lang w:eastAsia="en-GB"/>
        </w:rPr>
      </w:pPr>
      <w:hyperlink w:anchor="_Toc94437748" w:history="1">
        <w:r w:rsidR="00231A61" w:rsidRPr="00FB0CAC">
          <w:rPr>
            <w:rStyle w:val="Collegamentoipertestuale"/>
            <w:rFonts w:ascii="Calibri" w:hAnsi="Calibri"/>
            <w:noProof/>
          </w:rPr>
          <w:t>Table 3</w:t>
        </w:r>
        <w:r w:rsidR="00231A61">
          <w:rPr>
            <w:rFonts w:eastAsiaTheme="minorEastAsia"/>
            <w:i w:val="0"/>
            <w:noProof/>
            <w:color w:val="auto"/>
            <w:lang w:eastAsia="en-GB"/>
          </w:rPr>
          <w:tab/>
        </w:r>
        <w:r w:rsidR="00231A61" w:rsidRPr="00FB0CAC">
          <w:rPr>
            <w:rStyle w:val="Collegamentoipertestuale"/>
            <w:noProof/>
          </w:rPr>
          <w:t>Examples of navigational support when responding to unsafe situations</w:t>
        </w:r>
        <w:r w:rsidR="00231A61">
          <w:rPr>
            <w:noProof/>
            <w:webHidden/>
          </w:rPr>
          <w:tab/>
        </w:r>
        <w:r w:rsidR="00231A61">
          <w:rPr>
            <w:noProof/>
            <w:webHidden/>
          </w:rPr>
          <w:fldChar w:fldCharType="begin"/>
        </w:r>
        <w:r w:rsidR="00231A61">
          <w:rPr>
            <w:noProof/>
            <w:webHidden/>
          </w:rPr>
          <w:instrText xml:space="preserve"> PAGEREF _Toc94437748 \h </w:instrText>
        </w:r>
        <w:r w:rsidR="00231A61">
          <w:rPr>
            <w:noProof/>
            <w:webHidden/>
          </w:rPr>
        </w:r>
        <w:r w:rsidR="00231A61">
          <w:rPr>
            <w:noProof/>
            <w:webHidden/>
          </w:rPr>
          <w:fldChar w:fldCharType="separate"/>
        </w:r>
        <w:r w:rsidR="00231A61">
          <w:rPr>
            <w:noProof/>
            <w:webHidden/>
          </w:rPr>
          <w:t>10</w:t>
        </w:r>
        <w:r w:rsidR="00231A61">
          <w:rPr>
            <w:noProof/>
            <w:webHidden/>
          </w:rPr>
          <w:fldChar w:fldCharType="end"/>
        </w:r>
      </w:hyperlink>
    </w:p>
    <w:p w14:paraId="58223894" w14:textId="61D0A169" w:rsidR="004A4597" w:rsidRPr="00152C46" w:rsidRDefault="001F40BD" w:rsidP="003274DB">
      <w:pPr>
        <w:sectPr w:rsidR="004A4597" w:rsidRPr="00152C46" w:rsidSect="00780C0F">
          <w:headerReference w:type="even" r:id="rId21"/>
          <w:headerReference w:type="default" r:id="rId22"/>
          <w:headerReference w:type="first" r:id="rId23"/>
          <w:footerReference w:type="first" r:id="rId24"/>
          <w:pgSz w:w="11906" w:h="16838" w:code="9"/>
          <w:pgMar w:top="567" w:right="991" w:bottom="567" w:left="907" w:header="850" w:footer="567" w:gutter="0"/>
          <w:cols w:space="708"/>
          <w:titlePg/>
          <w:docGrid w:linePitch="360"/>
        </w:sectPr>
      </w:pPr>
      <w:r>
        <w:rPr>
          <w:i/>
          <w:sz w:val="22"/>
        </w:rPr>
        <w:fldChar w:fldCharType="end"/>
      </w:r>
    </w:p>
    <w:p w14:paraId="33E17470" w14:textId="77777777" w:rsidR="00F26302" w:rsidRPr="00152C46" w:rsidRDefault="0007045C" w:rsidP="0017198A">
      <w:pPr>
        <w:pStyle w:val="Titolo1"/>
      </w:pPr>
      <w:bookmarkStart w:id="1" w:name="_Toc30752273"/>
      <w:bookmarkStart w:id="2" w:name="_Toc48497042"/>
      <w:bookmarkStart w:id="3" w:name="_Toc94437720"/>
      <w:r w:rsidRPr="00152C46">
        <w:rPr>
          <w:caps w:val="0"/>
        </w:rPr>
        <w:lastRenderedPageBreak/>
        <w:t>INTRODUCTION</w:t>
      </w:r>
      <w:bookmarkEnd w:id="1"/>
      <w:bookmarkEnd w:id="2"/>
      <w:bookmarkEnd w:id="3"/>
    </w:p>
    <w:p w14:paraId="6B3CAB07" w14:textId="77777777" w:rsidR="00F26302" w:rsidRPr="00152C46" w:rsidRDefault="00F26302" w:rsidP="0017198A">
      <w:pPr>
        <w:pStyle w:val="Heading1separatationline"/>
      </w:pPr>
    </w:p>
    <w:p w14:paraId="117A0A2E" w14:textId="1432B8B1" w:rsidR="00BF5DA0" w:rsidRPr="0063649E" w:rsidRDefault="0066496F" w:rsidP="00780C0F">
      <w:pPr>
        <w:pStyle w:val="Corpotesto"/>
      </w:pPr>
      <w:r>
        <w:t xml:space="preserve">A </w:t>
      </w:r>
      <w:r w:rsidR="007C2224">
        <w:t>v</w:t>
      </w:r>
      <w:r>
        <w:t xml:space="preserve">essel </w:t>
      </w:r>
      <w:r w:rsidR="007C2224">
        <w:t>t</w:t>
      </w:r>
      <w:r>
        <w:t xml:space="preserve">raffic </w:t>
      </w:r>
      <w:r w:rsidR="007C2224">
        <w:t>s</w:t>
      </w:r>
      <w:r>
        <w:t>ervice (</w:t>
      </w:r>
      <w:r w:rsidR="00FC560E" w:rsidRPr="00152C46">
        <w:t>VTS</w:t>
      </w:r>
      <w:r>
        <w:t>)</w:t>
      </w:r>
      <w:r w:rsidR="00FC560E" w:rsidRPr="00152C46">
        <w:t xml:space="preserve"> is recognized internationally as a navigational safety measure in the </w:t>
      </w:r>
      <w:r w:rsidR="00FC560E" w:rsidRPr="00783272">
        <w:rPr>
          <w:i/>
          <w:iCs/>
        </w:rPr>
        <w:t xml:space="preserve">International Convention </w:t>
      </w:r>
      <w:r w:rsidR="00881C65" w:rsidRPr="00783272">
        <w:rPr>
          <w:i/>
          <w:iCs/>
        </w:rPr>
        <w:t xml:space="preserve">for the </w:t>
      </w:r>
      <w:r w:rsidR="00FC560E" w:rsidRPr="00783272">
        <w:rPr>
          <w:i/>
          <w:iCs/>
        </w:rPr>
        <w:t>Safety of Life at Sea, 1974, as amended (SOLAS)</w:t>
      </w:r>
      <w:r w:rsidR="007C2224">
        <w:t xml:space="preserve"> </w:t>
      </w:r>
      <w:r w:rsidR="007C2224">
        <w:fldChar w:fldCharType="begin"/>
      </w:r>
      <w:r w:rsidR="007C2224">
        <w:instrText xml:space="preserve"> REF _Ref79659785 \r \h </w:instrText>
      </w:r>
      <w:r w:rsidR="007C2224">
        <w:fldChar w:fldCharType="separate"/>
      </w:r>
      <w:r w:rsidR="007C2224">
        <w:t>[1]</w:t>
      </w:r>
      <w:r w:rsidR="007C2224">
        <w:fldChar w:fldCharType="end"/>
      </w:r>
      <w:r w:rsidR="00FC560E" w:rsidRPr="00152C46">
        <w:t xml:space="preserve">. </w:t>
      </w:r>
      <w:r w:rsidR="00200BDD">
        <w:rPr>
          <w:spacing w:val="3"/>
        </w:rPr>
        <w:t>The Convention</w:t>
      </w:r>
      <w:r w:rsidR="00200BDD" w:rsidRPr="00152C46">
        <w:rPr>
          <w:spacing w:val="31"/>
        </w:rPr>
        <w:t xml:space="preserve"> </w:t>
      </w:r>
      <w:r w:rsidR="006758ED" w:rsidRPr="00152C46">
        <w:t>a</w:t>
      </w:r>
      <w:r w:rsidR="006758ED" w:rsidRPr="00152C46">
        <w:rPr>
          <w:spacing w:val="1"/>
        </w:rPr>
        <w:t>l</w:t>
      </w:r>
      <w:r w:rsidR="006758ED" w:rsidRPr="00152C46">
        <w:t>so</w:t>
      </w:r>
      <w:r w:rsidR="006758ED" w:rsidRPr="00152C46">
        <w:rPr>
          <w:spacing w:val="24"/>
        </w:rPr>
        <w:t xml:space="preserve"> </w:t>
      </w:r>
      <w:r w:rsidR="006758ED" w:rsidRPr="00152C46">
        <w:t>s</w:t>
      </w:r>
      <w:r w:rsidR="006758ED" w:rsidRPr="00152C46">
        <w:rPr>
          <w:spacing w:val="1"/>
        </w:rPr>
        <w:t>t</w:t>
      </w:r>
      <w:r w:rsidR="006758ED" w:rsidRPr="00152C46">
        <w:t>a</w:t>
      </w:r>
      <w:r w:rsidR="006758ED" w:rsidRPr="00152C46">
        <w:rPr>
          <w:spacing w:val="1"/>
        </w:rPr>
        <w:t>t</w:t>
      </w:r>
      <w:r w:rsidR="006758ED" w:rsidRPr="00152C46">
        <w:t>es</w:t>
      </w:r>
      <w:r w:rsidR="006758ED" w:rsidRPr="00152C46">
        <w:rPr>
          <w:spacing w:val="27"/>
        </w:rPr>
        <w:t xml:space="preserve"> </w:t>
      </w:r>
      <w:r w:rsidR="006758ED" w:rsidRPr="00152C46">
        <w:rPr>
          <w:spacing w:val="1"/>
        </w:rPr>
        <w:t>t</w:t>
      </w:r>
      <w:r w:rsidR="006758ED" w:rsidRPr="00152C46">
        <w:t>hat</w:t>
      </w:r>
      <w:r w:rsidR="006758ED" w:rsidRPr="00152C46">
        <w:rPr>
          <w:spacing w:val="22"/>
        </w:rPr>
        <w:t xml:space="preserve"> </w:t>
      </w:r>
      <w:r w:rsidR="007F7A08">
        <w:t>C</w:t>
      </w:r>
      <w:r w:rsidR="006758ED" w:rsidRPr="00152C46">
        <w:t>on</w:t>
      </w:r>
      <w:r w:rsidR="006758ED" w:rsidRPr="00152C46">
        <w:rPr>
          <w:spacing w:val="1"/>
        </w:rPr>
        <w:t>tr</w:t>
      </w:r>
      <w:r w:rsidR="006758ED" w:rsidRPr="00152C46">
        <w:t>ac</w:t>
      </w:r>
      <w:r w:rsidR="006758ED" w:rsidRPr="00152C46">
        <w:rPr>
          <w:spacing w:val="1"/>
        </w:rPr>
        <w:t>ti</w:t>
      </w:r>
      <w:r w:rsidR="006758ED" w:rsidRPr="00152C46">
        <w:t>ng</w:t>
      </w:r>
      <w:r w:rsidR="006758ED" w:rsidRPr="00152C46">
        <w:rPr>
          <w:spacing w:val="37"/>
        </w:rPr>
        <w:t xml:space="preserve"> </w:t>
      </w:r>
      <w:r w:rsidR="006758ED" w:rsidRPr="00152C46">
        <w:rPr>
          <w:spacing w:val="3"/>
        </w:rPr>
        <w:t>G</w:t>
      </w:r>
      <w:r w:rsidR="006758ED" w:rsidRPr="00152C46">
        <w:t>ove</w:t>
      </w:r>
      <w:r w:rsidR="006758ED" w:rsidRPr="00152C46">
        <w:rPr>
          <w:spacing w:val="1"/>
        </w:rPr>
        <w:t>r</w:t>
      </w:r>
      <w:r w:rsidR="006758ED" w:rsidRPr="00152C46">
        <w:t>n</w:t>
      </w:r>
      <w:r w:rsidR="006758ED" w:rsidRPr="00152C46">
        <w:rPr>
          <w:spacing w:val="4"/>
        </w:rPr>
        <w:t>m</w:t>
      </w:r>
      <w:r w:rsidR="006758ED" w:rsidRPr="00152C46">
        <w:t>en</w:t>
      </w:r>
      <w:r w:rsidR="006758ED" w:rsidRPr="00152C46">
        <w:rPr>
          <w:spacing w:val="1"/>
        </w:rPr>
        <w:t>t</w:t>
      </w:r>
      <w:r w:rsidR="006758ED" w:rsidRPr="00152C46">
        <w:t>s</w:t>
      </w:r>
      <w:r w:rsidR="006758ED" w:rsidRPr="00152C46">
        <w:rPr>
          <w:spacing w:val="41"/>
        </w:rPr>
        <w:t xml:space="preserve"> </w:t>
      </w:r>
      <w:r w:rsidR="006758ED" w:rsidRPr="00152C46">
        <w:t>p</w:t>
      </w:r>
      <w:r w:rsidR="006758ED" w:rsidRPr="00152C46">
        <w:rPr>
          <w:spacing w:val="1"/>
        </w:rPr>
        <w:t>l</w:t>
      </w:r>
      <w:r w:rsidR="006758ED" w:rsidRPr="00152C46">
        <w:t>ann</w:t>
      </w:r>
      <w:r w:rsidR="006758ED" w:rsidRPr="00152C46">
        <w:rPr>
          <w:spacing w:val="1"/>
        </w:rPr>
        <w:t>i</w:t>
      </w:r>
      <w:r w:rsidR="006758ED" w:rsidRPr="00152C46">
        <w:t>ng</w:t>
      </w:r>
      <w:r w:rsidR="006758ED" w:rsidRPr="00152C46">
        <w:rPr>
          <w:spacing w:val="32"/>
        </w:rPr>
        <w:t xml:space="preserve"> </w:t>
      </w:r>
      <w:r w:rsidR="006758ED" w:rsidRPr="00152C46">
        <w:t>and</w:t>
      </w:r>
      <w:r w:rsidR="006758ED" w:rsidRPr="00152C46">
        <w:rPr>
          <w:spacing w:val="23"/>
        </w:rPr>
        <w:t xml:space="preserve"> </w:t>
      </w:r>
      <w:r w:rsidR="006758ED" w:rsidRPr="00152C46">
        <w:rPr>
          <w:spacing w:val="1"/>
        </w:rPr>
        <w:t>i</w:t>
      </w:r>
      <w:r w:rsidR="006758ED" w:rsidRPr="00152C46">
        <w:rPr>
          <w:spacing w:val="4"/>
        </w:rPr>
        <w:t>m</w:t>
      </w:r>
      <w:r w:rsidR="006758ED" w:rsidRPr="00152C46">
        <w:t>p</w:t>
      </w:r>
      <w:r w:rsidR="006758ED" w:rsidRPr="00152C46">
        <w:rPr>
          <w:spacing w:val="1"/>
        </w:rPr>
        <w:t>l</w:t>
      </w:r>
      <w:r w:rsidR="006758ED" w:rsidRPr="00152C46">
        <w:t>e</w:t>
      </w:r>
      <w:r w:rsidR="006758ED" w:rsidRPr="00152C46">
        <w:rPr>
          <w:spacing w:val="4"/>
        </w:rPr>
        <w:t>m</w:t>
      </w:r>
      <w:r w:rsidR="006758ED" w:rsidRPr="00152C46">
        <w:t>en</w:t>
      </w:r>
      <w:r w:rsidR="006758ED" w:rsidRPr="00152C46">
        <w:rPr>
          <w:spacing w:val="1"/>
        </w:rPr>
        <w:t>ti</w:t>
      </w:r>
      <w:r w:rsidR="006758ED" w:rsidRPr="00152C46">
        <w:t>ng</w:t>
      </w:r>
      <w:r w:rsidR="006758ED" w:rsidRPr="00152C46">
        <w:rPr>
          <w:spacing w:val="41"/>
        </w:rPr>
        <w:t xml:space="preserve"> </w:t>
      </w:r>
      <w:r w:rsidR="006758ED" w:rsidRPr="00152C46">
        <w:rPr>
          <w:spacing w:val="3"/>
        </w:rPr>
        <w:t>V</w:t>
      </w:r>
      <w:r w:rsidR="006758ED" w:rsidRPr="00152C46">
        <w:t>TS</w:t>
      </w:r>
      <w:r w:rsidR="006758ED" w:rsidRPr="00152C46">
        <w:rPr>
          <w:spacing w:val="25"/>
        </w:rPr>
        <w:t xml:space="preserve"> </w:t>
      </w:r>
      <w:r w:rsidR="006758ED" w:rsidRPr="00152C46">
        <w:t>sha</w:t>
      </w:r>
      <w:r w:rsidR="006758ED" w:rsidRPr="00152C46">
        <w:rPr>
          <w:spacing w:val="1"/>
        </w:rPr>
        <w:t>ll</w:t>
      </w:r>
      <w:r w:rsidR="006758ED" w:rsidRPr="00152C46">
        <w:t>,</w:t>
      </w:r>
      <w:r w:rsidR="006758ED" w:rsidRPr="00152C46">
        <w:rPr>
          <w:spacing w:val="25"/>
        </w:rPr>
        <w:t xml:space="preserve"> </w:t>
      </w:r>
      <w:r w:rsidR="006758ED" w:rsidRPr="00152C46">
        <w:rPr>
          <w:spacing w:val="3"/>
          <w:w w:val="102"/>
        </w:rPr>
        <w:t>w</w:t>
      </w:r>
      <w:r w:rsidR="006758ED" w:rsidRPr="00152C46">
        <w:rPr>
          <w:w w:val="102"/>
        </w:rPr>
        <w:t>he</w:t>
      </w:r>
      <w:r w:rsidR="006758ED" w:rsidRPr="00152C46">
        <w:rPr>
          <w:spacing w:val="1"/>
          <w:w w:val="102"/>
        </w:rPr>
        <w:t>r</w:t>
      </w:r>
      <w:r w:rsidR="006758ED" w:rsidRPr="00152C46">
        <w:rPr>
          <w:w w:val="102"/>
        </w:rPr>
        <w:t xml:space="preserve">ever </w:t>
      </w:r>
      <w:r w:rsidR="006758ED" w:rsidRPr="00152C46">
        <w:t>poss</w:t>
      </w:r>
      <w:r w:rsidR="006758ED" w:rsidRPr="00152C46">
        <w:rPr>
          <w:spacing w:val="1"/>
        </w:rPr>
        <w:t>i</w:t>
      </w:r>
      <w:r w:rsidR="006758ED" w:rsidRPr="00152C46">
        <w:t>b</w:t>
      </w:r>
      <w:r w:rsidR="006758ED" w:rsidRPr="00152C46">
        <w:rPr>
          <w:spacing w:val="1"/>
        </w:rPr>
        <w:t>l</w:t>
      </w:r>
      <w:r w:rsidR="006758ED" w:rsidRPr="00152C46">
        <w:t>e,</w:t>
      </w:r>
      <w:r w:rsidR="006758ED" w:rsidRPr="00152C46">
        <w:rPr>
          <w:spacing w:val="21"/>
        </w:rPr>
        <w:t xml:space="preserve"> </w:t>
      </w:r>
      <w:r w:rsidR="006758ED" w:rsidRPr="00152C46">
        <w:rPr>
          <w:spacing w:val="1"/>
        </w:rPr>
        <w:t>f</w:t>
      </w:r>
      <w:r w:rsidR="006758ED" w:rsidRPr="00152C46">
        <w:t>o</w:t>
      </w:r>
      <w:r w:rsidR="006758ED" w:rsidRPr="00152C46">
        <w:rPr>
          <w:spacing w:val="1"/>
        </w:rPr>
        <w:t>ll</w:t>
      </w:r>
      <w:r w:rsidR="006758ED" w:rsidRPr="00152C46">
        <w:t>ow</w:t>
      </w:r>
      <w:r w:rsidR="006758ED" w:rsidRPr="00152C46">
        <w:rPr>
          <w:spacing w:val="16"/>
        </w:rPr>
        <w:t xml:space="preserve"> </w:t>
      </w:r>
      <w:r w:rsidR="006758ED" w:rsidRPr="00152C46">
        <w:rPr>
          <w:spacing w:val="1"/>
        </w:rPr>
        <w:t>t</w:t>
      </w:r>
      <w:r w:rsidR="006758ED" w:rsidRPr="00152C46">
        <w:t>he</w:t>
      </w:r>
      <w:r w:rsidR="006758ED" w:rsidRPr="00152C46">
        <w:rPr>
          <w:spacing w:val="11"/>
        </w:rPr>
        <w:t xml:space="preserve"> </w:t>
      </w:r>
      <w:r w:rsidR="006758ED" w:rsidRPr="00152C46">
        <w:t>gu</w:t>
      </w:r>
      <w:r w:rsidR="006758ED" w:rsidRPr="00152C46">
        <w:rPr>
          <w:spacing w:val="1"/>
        </w:rPr>
        <w:t>i</w:t>
      </w:r>
      <w:r w:rsidR="006758ED" w:rsidRPr="00152C46">
        <w:t>de</w:t>
      </w:r>
      <w:r w:rsidR="006758ED" w:rsidRPr="00152C46">
        <w:rPr>
          <w:spacing w:val="1"/>
        </w:rPr>
        <w:t>li</w:t>
      </w:r>
      <w:r w:rsidR="006758ED" w:rsidRPr="00152C46">
        <w:t>nes</w:t>
      </w:r>
      <w:r w:rsidR="006758ED" w:rsidRPr="00152C46">
        <w:rPr>
          <w:spacing w:val="24"/>
        </w:rPr>
        <w:t xml:space="preserve"> </w:t>
      </w:r>
      <w:r w:rsidR="006758ED" w:rsidRPr="00152C46">
        <w:t>deve</w:t>
      </w:r>
      <w:r w:rsidR="006758ED" w:rsidRPr="00152C46">
        <w:rPr>
          <w:spacing w:val="1"/>
        </w:rPr>
        <w:t>l</w:t>
      </w:r>
      <w:r w:rsidR="006758ED" w:rsidRPr="00152C46">
        <w:t>oped</w:t>
      </w:r>
      <w:r w:rsidR="006758ED" w:rsidRPr="00152C46">
        <w:rPr>
          <w:spacing w:val="24"/>
        </w:rPr>
        <w:t xml:space="preserve"> </w:t>
      </w:r>
      <w:r w:rsidR="006758ED" w:rsidRPr="00152C46">
        <w:t>by</w:t>
      </w:r>
      <w:r w:rsidR="006758ED" w:rsidRPr="00152C46">
        <w:rPr>
          <w:spacing w:val="9"/>
        </w:rPr>
        <w:t xml:space="preserve"> </w:t>
      </w:r>
      <w:r w:rsidR="006758ED" w:rsidRPr="00152C46">
        <w:rPr>
          <w:spacing w:val="1"/>
        </w:rPr>
        <w:t>t</w:t>
      </w:r>
      <w:r w:rsidR="006758ED" w:rsidRPr="00152C46">
        <w:t>he</w:t>
      </w:r>
      <w:r w:rsidR="006E5C65">
        <w:t xml:space="preserve"> </w:t>
      </w:r>
      <w:r w:rsidR="006E5C65" w:rsidRPr="0063649E">
        <w:t>International Maritime Organi</w:t>
      </w:r>
      <w:r w:rsidR="00557C0B" w:rsidRPr="0063649E">
        <w:t>z</w:t>
      </w:r>
      <w:r w:rsidR="006E5C65" w:rsidRPr="0063649E">
        <w:t>ation</w:t>
      </w:r>
      <w:r w:rsidR="006758ED" w:rsidRPr="0063649E">
        <w:rPr>
          <w:spacing w:val="11"/>
        </w:rPr>
        <w:t xml:space="preserve"> </w:t>
      </w:r>
      <w:r w:rsidR="006E5C65" w:rsidRPr="0063649E">
        <w:rPr>
          <w:spacing w:val="11"/>
        </w:rPr>
        <w:t>(</w:t>
      </w:r>
      <w:r w:rsidR="006758ED" w:rsidRPr="0063649E">
        <w:rPr>
          <w:spacing w:val="1"/>
          <w:w w:val="102"/>
        </w:rPr>
        <w:t>I</w:t>
      </w:r>
      <w:r w:rsidR="006758ED" w:rsidRPr="0063649E">
        <w:rPr>
          <w:spacing w:val="3"/>
          <w:w w:val="102"/>
        </w:rPr>
        <w:t>MO</w:t>
      </w:r>
      <w:r w:rsidR="006E5C65" w:rsidRPr="0063649E">
        <w:rPr>
          <w:spacing w:val="3"/>
          <w:w w:val="102"/>
        </w:rPr>
        <w:t>)</w:t>
      </w:r>
      <w:r w:rsidR="006758ED" w:rsidRPr="0063649E">
        <w:rPr>
          <w:w w:val="102"/>
        </w:rPr>
        <w:t>.</w:t>
      </w:r>
    </w:p>
    <w:p w14:paraId="1BB305C8" w14:textId="566B3B2D" w:rsidR="00EC01D5" w:rsidRPr="0063649E" w:rsidRDefault="00DE67E0" w:rsidP="00EC01D5">
      <w:pPr>
        <w:pStyle w:val="Corpotesto"/>
      </w:pPr>
      <w:r w:rsidRPr="0063649E">
        <w:t xml:space="preserve">IMO Resolution </w:t>
      </w:r>
      <w:r w:rsidRPr="00076958">
        <w:rPr>
          <w:i/>
          <w:iCs/>
        </w:rPr>
        <w:t>A.</w:t>
      </w:r>
      <w:r w:rsidR="00844E2C" w:rsidRPr="00076958">
        <w:rPr>
          <w:i/>
          <w:iCs/>
        </w:rPr>
        <w:t>1158</w:t>
      </w:r>
      <w:r w:rsidRPr="00076958">
        <w:rPr>
          <w:i/>
          <w:iCs/>
        </w:rPr>
        <w:t>(</w:t>
      </w:r>
      <w:r w:rsidR="00844E2C" w:rsidRPr="00076958">
        <w:rPr>
          <w:i/>
          <w:iCs/>
        </w:rPr>
        <w:t>32</w:t>
      </w:r>
      <w:r w:rsidRPr="00076958">
        <w:rPr>
          <w:i/>
          <w:iCs/>
        </w:rPr>
        <w:t>)</w:t>
      </w:r>
      <w:r w:rsidRPr="0063649E">
        <w:rPr>
          <w:i/>
          <w:iCs/>
        </w:rPr>
        <w:t xml:space="preserve"> Guidelines for Vessel Traffic Services</w:t>
      </w:r>
      <w:r w:rsidR="00E4538C" w:rsidRPr="0063649E">
        <w:t xml:space="preserve"> </w:t>
      </w:r>
      <w:r w:rsidR="00F22B0D" w:rsidRPr="0063649E">
        <w:fldChar w:fldCharType="begin"/>
      </w:r>
      <w:r w:rsidR="00F22B0D" w:rsidRPr="0063649E">
        <w:instrText xml:space="preserve"> REF _Ref79660249 \r \h </w:instrText>
      </w:r>
      <w:r w:rsidR="0063649E">
        <w:instrText xml:space="preserve"> \* MERGEFORMAT </w:instrText>
      </w:r>
      <w:r w:rsidR="00F22B0D" w:rsidRPr="0063649E">
        <w:fldChar w:fldCharType="separate"/>
      </w:r>
      <w:r w:rsidR="00F22B0D" w:rsidRPr="0063649E">
        <w:t>[2]</w:t>
      </w:r>
      <w:r w:rsidR="00F22B0D" w:rsidRPr="0063649E">
        <w:fldChar w:fldCharType="end"/>
      </w:r>
      <w:r w:rsidR="00F22B0D" w:rsidRPr="0063649E">
        <w:t xml:space="preserve"> </w:t>
      </w:r>
      <w:r w:rsidR="00E4538C" w:rsidRPr="0063649E">
        <w:t>r</w:t>
      </w:r>
      <w:r w:rsidRPr="0063649E">
        <w:t>ecogn</w:t>
      </w:r>
      <w:r w:rsidR="006C118F">
        <w:t>ize</w:t>
      </w:r>
      <w:r w:rsidRPr="0063649E">
        <w:t>s IALA as</w:t>
      </w:r>
      <w:r w:rsidR="00EC01D5" w:rsidRPr="0063649E">
        <w:t>:</w:t>
      </w:r>
    </w:p>
    <w:p w14:paraId="003DFD6D" w14:textId="6ACA0D8E" w:rsidR="004C59FA" w:rsidRPr="0063649E" w:rsidRDefault="00DE67E0" w:rsidP="00783272">
      <w:pPr>
        <w:pStyle w:val="Quotationparagraph"/>
      </w:pPr>
      <w:r w:rsidRPr="0063649E">
        <w:t xml:space="preserve"> “an important contributor to IMO's role and responsibilities relating to </w:t>
      </w:r>
      <w:r w:rsidR="00780733" w:rsidRPr="0063649E">
        <w:t>VTS</w:t>
      </w:r>
      <w:r w:rsidR="00E75381" w:rsidRPr="0063649E">
        <w:t>”</w:t>
      </w:r>
    </w:p>
    <w:p w14:paraId="245779B2" w14:textId="661BD4A3" w:rsidR="00DE67E0" w:rsidRPr="0063649E" w:rsidRDefault="00A60E01" w:rsidP="00780C0F">
      <w:pPr>
        <w:pStyle w:val="Corpotesto"/>
        <w:ind w:left="284" w:hanging="284"/>
        <w:rPr>
          <w:i/>
          <w:iCs/>
        </w:rPr>
      </w:pPr>
      <w:r w:rsidRPr="0063649E">
        <w:t>a</w:t>
      </w:r>
      <w:r w:rsidR="00DE67E0" w:rsidRPr="0063649E">
        <w:t>nd</w:t>
      </w:r>
      <w:r w:rsidR="004C59FA" w:rsidRPr="0063649E">
        <w:t xml:space="preserve"> states that</w:t>
      </w:r>
      <w:r w:rsidR="009A6F55" w:rsidRPr="0063649E">
        <w:t>:</w:t>
      </w:r>
    </w:p>
    <w:p w14:paraId="4AE45D62" w14:textId="6ED47AB7" w:rsidR="00DE67E0" w:rsidRPr="0063649E" w:rsidRDefault="00DE67E0" w:rsidP="00783272">
      <w:pPr>
        <w:pStyle w:val="Quotationparagraph"/>
      </w:pPr>
      <w:r w:rsidRPr="0063649E">
        <w:t>“Contracting Governments are encouraged to take into account IALA standards and associated recommendations, guidelines and model courses.”</w:t>
      </w:r>
    </w:p>
    <w:p w14:paraId="35DF4986" w14:textId="77777777" w:rsidR="00F06234" w:rsidRPr="0063649E" w:rsidRDefault="00F06234" w:rsidP="006758ED">
      <w:pPr>
        <w:pStyle w:val="Titolo1"/>
      </w:pPr>
      <w:bookmarkStart w:id="4" w:name="_Toc30752274"/>
      <w:bookmarkStart w:id="5" w:name="_Toc48497043"/>
      <w:bookmarkStart w:id="6" w:name="_Toc94437721"/>
      <w:r w:rsidRPr="0063649E">
        <w:t>DOCUMENT PURPOSE</w:t>
      </w:r>
      <w:bookmarkEnd w:id="4"/>
      <w:bookmarkEnd w:id="5"/>
      <w:bookmarkEnd w:id="6"/>
    </w:p>
    <w:p w14:paraId="52147A1D" w14:textId="77777777" w:rsidR="00F06234" w:rsidRPr="0063649E" w:rsidRDefault="00F06234" w:rsidP="006758ED">
      <w:pPr>
        <w:pStyle w:val="Heading2separationline"/>
      </w:pPr>
    </w:p>
    <w:p w14:paraId="769D7B9B" w14:textId="06A660A6" w:rsidR="00846B63" w:rsidRDefault="006758ED" w:rsidP="00780C0F">
      <w:pPr>
        <w:pStyle w:val="Corpotesto"/>
      </w:pPr>
      <w:r w:rsidRPr="0063649E">
        <w:t xml:space="preserve">The </w:t>
      </w:r>
      <w:r w:rsidR="00054406" w:rsidRPr="0063649E">
        <w:t>purpose</w:t>
      </w:r>
      <w:r w:rsidRPr="0063649E">
        <w:t xml:space="preserve"> of this document is to </w:t>
      </w:r>
      <w:r w:rsidR="00054406" w:rsidRPr="0063649E">
        <w:t>provide</w:t>
      </w:r>
      <w:r w:rsidRPr="0063649E">
        <w:t xml:space="preserve"> guidance </w:t>
      </w:r>
      <w:r w:rsidR="00134594" w:rsidRPr="0063649E">
        <w:t>for</w:t>
      </w:r>
      <w:r w:rsidR="008B3D82" w:rsidRPr="0063649E">
        <w:t xml:space="preserve"> the provision of VTS</w:t>
      </w:r>
      <w:r w:rsidR="00846B63" w:rsidRPr="005E4B7F">
        <w:t xml:space="preserve"> </w:t>
      </w:r>
      <w:r w:rsidR="005F707A" w:rsidRPr="005E4B7F">
        <w:t>to participating ships</w:t>
      </w:r>
      <w:r w:rsidR="005F707A" w:rsidRPr="00152C46">
        <w:t xml:space="preserve"> </w:t>
      </w:r>
      <w:r w:rsidR="00846B63" w:rsidRPr="00152C46">
        <w:t>in a harmonized manner</w:t>
      </w:r>
      <w:r w:rsidR="007C250A">
        <w:t>,</w:t>
      </w:r>
      <w:r w:rsidR="00846B63" w:rsidRPr="00152C46">
        <w:t xml:space="preserve"> in accordance </w:t>
      </w:r>
      <w:r w:rsidR="0031774E">
        <w:t xml:space="preserve">with </w:t>
      </w:r>
      <w:bookmarkStart w:id="7" w:name="_Hlk47366686"/>
      <w:r w:rsidR="00FA5B0B" w:rsidRPr="00152C46">
        <w:t xml:space="preserve">IMO </w:t>
      </w:r>
      <w:r w:rsidR="00FA5B0B" w:rsidRPr="00471A56">
        <w:t xml:space="preserve">Resolution </w:t>
      </w:r>
      <w:r w:rsidR="00FA5B0B" w:rsidRPr="00076958">
        <w:rPr>
          <w:i/>
          <w:iCs/>
        </w:rPr>
        <w:t>A.</w:t>
      </w:r>
      <w:r w:rsidR="00844E2C" w:rsidRPr="00076958">
        <w:rPr>
          <w:i/>
          <w:iCs/>
        </w:rPr>
        <w:t>1158</w:t>
      </w:r>
      <w:r w:rsidR="00FA5B0B" w:rsidRPr="00076958">
        <w:rPr>
          <w:i/>
          <w:iCs/>
        </w:rPr>
        <w:t>(</w:t>
      </w:r>
      <w:r w:rsidR="00844E2C" w:rsidRPr="00076958">
        <w:rPr>
          <w:i/>
          <w:iCs/>
        </w:rPr>
        <w:t>32</w:t>
      </w:r>
      <w:r w:rsidR="00FA5B0B" w:rsidRPr="00076958">
        <w:rPr>
          <w:i/>
          <w:iCs/>
        </w:rPr>
        <w:t>)</w:t>
      </w:r>
      <w:r w:rsidR="00FA5B0B" w:rsidRPr="00471A56">
        <w:rPr>
          <w:i/>
          <w:iCs/>
        </w:rPr>
        <w:t xml:space="preserve"> </w:t>
      </w:r>
      <w:bookmarkEnd w:id="7"/>
      <w:r w:rsidR="002456C2" w:rsidRPr="00471A56">
        <w:t>and</w:t>
      </w:r>
      <w:r w:rsidR="002456C2" w:rsidRPr="00152C46">
        <w:t xml:space="preserve"> IALA </w:t>
      </w:r>
      <w:r w:rsidR="007C250A">
        <w:t>s</w:t>
      </w:r>
      <w:r w:rsidR="002456C2" w:rsidRPr="00152C46">
        <w:t>tandards</w:t>
      </w:r>
      <w:r w:rsidR="00846B63" w:rsidRPr="00152C46">
        <w:t>.</w:t>
      </w:r>
    </w:p>
    <w:p w14:paraId="22861D39" w14:textId="6C7B7785" w:rsidR="00011381" w:rsidRDefault="00011381" w:rsidP="00780C0F">
      <w:pPr>
        <w:pStyle w:val="Corpotesto"/>
        <w:rPr>
          <w:ins w:id="8" w:author="MENABENE Gian Luca (C.F.)" w:date="2025-03-20T11:45:00Z"/>
          <w:i/>
          <w:iCs/>
        </w:rPr>
      </w:pPr>
      <w:r w:rsidRPr="00076958">
        <w:rPr>
          <w:i/>
          <w:iCs/>
        </w:rPr>
        <w:t xml:space="preserve">This Guideline is associated with IALA Recommendation R0127 VTS Operations </w:t>
      </w:r>
      <w:r w:rsidRPr="00836127">
        <w:rPr>
          <w:iCs/>
          <w:rPrChange w:id="9" w:author="MENABENE Gian Luca (C.F.)" w:date="2025-03-20T14:09:00Z">
            <w:rPr>
              <w:i/>
              <w:iCs/>
            </w:rPr>
          </w:rPrChange>
        </w:rPr>
        <w:t>[3]</w:t>
      </w:r>
      <w:r w:rsidRPr="00076958">
        <w:rPr>
          <w:i/>
          <w:iCs/>
        </w:rPr>
        <w:t xml:space="preserve"> a normative provision of IALA Standard S1040 Vessel Traffic Services</w:t>
      </w:r>
      <w:ins w:id="10" w:author="MENABENE Gian Luca (C.F.)" w:date="2025-03-20T14:09:00Z">
        <w:r w:rsidR="0022630D">
          <w:rPr>
            <w:i/>
            <w:iCs/>
          </w:rPr>
          <w:t xml:space="preserve"> </w:t>
        </w:r>
      </w:ins>
      <w:r w:rsidRPr="00836127">
        <w:rPr>
          <w:iCs/>
          <w:rPrChange w:id="11" w:author="MENABENE Gian Luca (C.F.)" w:date="2025-03-20T14:10:00Z">
            <w:rPr>
              <w:i/>
              <w:iCs/>
            </w:rPr>
          </w:rPrChange>
        </w:rPr>
        <w:t>[4]</w:t>
      </w:r>
      <w:ins w:id="12" w:author="MENABENE Gian Luca (C.F.)" w:date="2025-03-20T14:09:00Z">
        <w:r w:rsidR="00836127">
          <w:rPr>
            <w:i/>
            <w:iCs/>
          </w:rPr>
          <w:t>.</w:t>
        </w:r>
      </w:ins>
      <w:r w:rsidRPr="00076958">
        <w:rPr>
          <w:i/>
          <w:iCs/>
        </w:rPr>
        <w:t xml:space="preserve"> To demonstrate compliance with Recommendation R0127, the provisions of this Guideline need to be implemented.</w:t>
      </w:r>
    </w:p>
    <w:p w14:paraId="6D21C0B2" w14:textId="607E684B" w:rsidR="00691593" w:rsidRPr="00691593" w:rsidRDefault="00691593" w:rsidP="00691593">
      <w:pPr>
        <w:pStyle w:val="Titolo2"/>
        <w:rPr>
          <w:ins w:id="13" w:author="MENABENE Gian Luca (C.F.)" w:date="2025-03-20T11:45:00Z"/>
          <w:highlight w:val="yellow"/>
          <w:rPrChange w:id="14" w:author="MENABENE Gian Luca (C.F.)" w:date="2025-03-20T11:46:00Z">
            <w:rPr>
              <w:ins w:id="15" w:author="MENABENE Gian Luca (C.F.)" w:date="2025-03-20T11:45:00Z"/>
            </w:rPr>
          </w:rPrChange>
        </w:rPr>
      </w:pPr>
      <w:ins w:id="16" w:author="MENABENE Gian Luca (C.F.)" w:date="2025-03-20T11:46:00Z">
        <w:r w:rsidRPr="00691593">
          <w:rPr>
            <w:highlight w:val="yellow"/>
            <w:rPrChange w:id="17" w:author="MENABENE Gian Luca (C.F.)" w:date="2025-03-20T11:46:00Z">
              <w:rPr/>
            </w:rPrChange>
          </w:rPr>
          <w:t>RELATIONSHIP WITH OTHER DOCUMENTS</w:t>
        </w:r>
      </w:ins>
    </w:p>
    <w:p w14:paraId="39ECEA49" w14:textId="77777777" w:rsidR="00691593" w:rsidRPr="00691593" w:rsidRDefault="00691593" w:rsidP="00691593">
      <w:pPr>
        <w:pStyle w:val="Corpotesto"/>
        <w:rPr>
          <w:ins w:id="18" w:author="MENABENE Gian Luca (C.F.)" w:date="2025-03-20T11:45:00Z"/>
          <w:iCs/>
          <w:highlight w:val="yellow"/>
          <w:rPrChange w:id="19" w:author="MENABENE Gian Luca (C.F.)" w:date="2025-03-20T11:46:00Z">
            <w:rPr>
              <w:ins w:id="20" w:author="MENABENE Gian Luca (C.F.)" w:date="2025-03-20T11:45:00Z"/>
              <w:iCs/>
            </w:rPr>
          </w:rPrChange>
        </w:rPr>
      </w:pPr>
      <w:ins w:id="21" w:author="MENABENE Gian Luca (C.F.)" w:date="2025-03-20T11:45:00Z">
        <w:r w:rsidRPr="00691593">
          <w:rPr>
            <w:iCs/>
            <w:highlight w:val="yellow"/>
            <w:rPrChange w:id="22" w:author="MENABENE Gian Luca (C.F.)" w:date="2025-03-20T11:46:00Z">
              <w:rPr>
                <w:iCs/>
              </w:rPr>
            </w:rPrChange>
          </w:rPr>
          <w:t>This Guideline should be read in conjunction with all IALA recommendations and guidelines specifically related to VTS, and in particular:</w:t>
        </w:r>
      </w:ins>
    </w:p>
    <w:p w14:paraId="50E4C038" w14:textId="77777777" w:rsidR="00691593" w:rsidRPr="00691593" w:rsidRDefault="00691593" w:rsidP="00691593">
      <w:pPr>
        <w:pStyle w:val="Corpotesto"/>
        <w:numPr>
          <w:ilvl w:val="0"/>
          <w:numId w:val="90"/>
        </w:numPr>
        <w:rPr>
          <w:ins w:id="23" w:author="MENABENE Gian Luca (C.F.)" w:date="2025-03-20T11:45:00Z"/>
          <w:iCs/>
          <w:highlight w:val="yellow"/>
          <w:rPrChange w:id="24" w:author="MENABENE Gian Luca (C.F.)" w:date="2025-03-20T11:46:00Z">
            <w:rPr>
              <w:ins w:id="25" w:author="MENABENE Gian Luca (C.F.)" w:date="2025-03-20T11:45:00Z"/>
              <w:iCs/>
            </w:rPr>
          </w:rPrChange>
        </w:rPr>
      </w:pPr>
      <w:ins w:id="26" w:author="MENABENE Gian Luca (C.F.)" w:date="2025-03-20T11:45:00Z">
        <w:r w:rsidRPr="00691593">
          <w:rPr>
            <w:iCs/>
            <w:highlight w:val="yellow"/>
            <w:rPrChange w:id="27" w:author="MENABENE Gian Luca (C.F.)" w:date="2025-03-20T11:46:00Z">
              <w:rPr>
                <w:iCs/>
              </w:rPr>
            </w:rPrChange>
          </w:rPr>
          <w:t>Recommendation R0127 –VTS Operations</w:t>
        </w:r>
      </w:ins>
    </w:p>
    <w:p w14:paraId="72AF0C0B" w14:textId="77777777" w:rsidR="00691593" w:rsidRPr="00691593" w:rsidRDefault="00691593" w:rsidP="00691593">
      <w:pPr>
        <w:pStyle w:val="Corpotesto"/>
        <w:numPr>
          <w:ilvl w:val="0"/>
          <w:numId w:val="90"/>
        </w:numPr>
        <w:rPr>
          <w:ins w:id="28" w:author="MENABENE Gian Luca (C.F.)" w:date="2025-03-20T11:45:00Z"/>
          <w:iCs/>
          <w:highlight w:val="yellow"/>
          <w:rPrChange w:id="29" w:author="MENABENE Gian Luca (C.F.)" w:date="2025-03-20T11:46:00Z">
            <w:rPr>
              <w:ins w:id="30" w:author="MENABENE Gian Luca (C.F.)" w:date="2025-03-20T11:45:00Z"/>
              <w:iCs/>
            </w:rPr>
          </w:rPrChange>
        </w:rPr>
      </w:pPr>
      <w:ins w:id="31" w:author="MENABENE Gian Luca (C.F.)" w:date="2025-03-20T11:45:00Z">
        <w:r w:rsidRPr="00691593">
          <w:rPr>
            <w:iCs/>
            <w:highlight w:val="yellow"/>
            <w:rPrChange w:id="32" w:author="MENABENE Gian Luca (C.F.)" w:date="2025-03-20T11:46:00Z">
              <w:rPr>
                <w:iCs/>
              </w:rPr>
            </w:rPrChange>
          </w:rPr>
          <w:t>Recommendation R1012 – VTS Communications</w:t>
        </w:r>
      </w:ins>
    </w:p>
    <w:p w14:paraId="53D6589F" w14:textId="77777777" w:rsidR="00691593" w:rsidRPr="00691593" w:rsidRDefault="00691593" w:rsidP="00691593">
      <w:pPr>
        <w:pStyle w:val="Corpotesto"/>
        <w:numPr>
          <w:ilvl w:val="0"/>
          <w:numId w:val="90"/>
        </w:numPr>
        <w:rPr>
          <w:ins w:id="33" w:author="MENABENE Gian Luca (C.F.)" w:date="2025-03-20T11:45:00Z"/>
          <w:iCs/>
          <w:highlight w:val="yellow"/>
          <w:rPrChange w:id="34" w:author="MENABENE Gian Luca (C.F.)" w:date="2025-03-20T11:46:00Z">
            <w:rPr>
              <w:ins w:id="35" w:author="MENABENE Gian Luca (C.F.)" w:date="2025-03-20T11:45:00Z"/>
              <w:iCs/>
            </w:rPr>
          </w:rPrChange>
        </w:rPr>
      </w:pPr>
      <w:ins w:id="36" w:author="MENABENE Gian Luca (C.F.)" w:date="2025-03-20T11:45:00Z">
        <w:r w:rsidRPr="00691593">
          <w:rPr>
            <w:iCs/>
            <w:highlight w:val="yellow"/>
            <w:rPrChange w:id="37" w:author="MENABENE Gian Luca (C.F.)" w:date="2025-03-20T11:46:00Z">
              <w:rPr>
                <w:iCs/>
              </w:rPr>
            </w:rPrChange>
          </w:rPr>
          <w:t>Guideline G1110 – Use of decision support tools for VTS Personnel</w:t>
        </w:r>
      </w:ins>
    </w:p>
    <w:p w14:paraId="6112BFE6" w14:textId="77777777" w:rsidR="00691593" w:rsidRPr="00691593" w:rsidRDefault="00691593" w:rsidP="00691593">
      <w:pPr>
        <w:pStyle w:val="Corpotesto"/>
        <w:numPr>
          <w:ilvl w:val="0"/>
          <w:numId w:val="90"/>
        </w:numPr>
        <w:rPr>
          <w:ins w:id="38" w:author="MENABENE Gian Luca (C.F.)" w:date="2025-03-20T11:45:00Z"/>
          <w:iCs/>
          <w:highlight w:val="yellow"/>
          <w:rPrChange w:id="39" w:author="MENABENE Gian Luca (C.F.)" w:date="2025-03-20T11:46:00Z">
            <w:rPr>
              <w:ins w:id="40" w:author="MENABENE Gian Luca (C.F.)" w:date="2025-03-20T11:45:00Z"/>
              <w:iCs/>
            </w:rPr>
          </w:rPrChange>
        </w:rPr>
      </w:pPr>
      <w:ins w:id="41" w:author="MENABENE Gian Luca (C.F.)" w:date="2025-03-20T11:45:00Z">
        <w:r w:rsidRPr="00691593">
          <w:rPr>
            <w:iCs/>
            <w:highlight w:val="yellow"/>
            <w:rPrChange w:id="42" w:author="MENABENE Gian Luca (C.F.)" w:date="2025-03-20T11:46:00Z">
              <w:rPr>
                <w:iCs/>
              </w:rPr>
            </w:rPrChange>
          </w:rPr>
          <w:t>Guideline G1132 – VTS Voice Communications and Phraseology</w:t>
        </w:r>
      </w:ins>
    </w:p>
    <w:p w14:paraId="2758C93A" w14:textId="77777777" w:rsidR="00691593" w:rsidRPr="00691593" w:rsidRDefault="00691593" w:rsidP="00691593">
      <w:pPr>
        <w:pStyle w:val="Corpotesto"/>
        <w:numPr>
          <w:ilvl w:val="0"/>
          <w:numId w:val="90"/>
        </w:numPr>
        <w:rPr>
          <w:ins w:id="43" w:author="MENABENE Gian Luca (C.F.)" w:date="2025-03-20T11:45:00Z"/>
          <w:iCs/>
          <w:highlight w:val="yellow"/>
          <w:rPrChange w:id="44" w:author="MENABENE Gian Luca (C.F.)" w:date="2025-03-20T11:46:00Z">
            <w:rPr>
              <w:ins w:id="45" w:author="MENABENE Gian Luca (C.F.)" w:date="2025-03-20T11:45:00Z"/>
              <w:iCs/>
            </w:rPr>
          </w:rPrChange>
        </w:rPr>
      </w:pPr>
      <w:ins w:id="46" w:author="MENABENE Gian Luca (C.F.)" w:date="2025-03-20T11:45:00Z">
        <w:r w:rsidRPr="00691593">
          <w:rPr>
            <w:iCs/>
            <w:highlight w:val="yellow"/>
            <w:rPrChange w:id="47" w:author="MENABENE Gian Luca (C.F.)" w:date="2025-03-20T11:46:00Z">
              <w:rPr>
                <w:iCs/>
              </w:rPr>
            </w:rPrChange>
          </w:rPr>
          <w:t>Guideline G1141 – Operational Procedures for delivering VTS</w:t>
        </w:r>
      </w:ins>
    </w:p>
    <w:p w14:paraId="0BC3B11B" w14:textId="77777777" w:rsidR="00691593" w:rsidRPr="00691593" w:rsidRDefault="00691593" w:rsidP="00780C0F">
      <w:pPr>
        <w:pStyle w:val="Corpotesto"/>
        <w:rPr>
          <w:iCs/>
          <w:rPrChange w:id="48" w:author="MENABENE Gian Luca (C.F.)" w:date="2025-03-20T11:45:00Z">
            <w:rPr>
              <w:i/>
              <w:iCs/>
            </w:rPr>
          </w:rPrChange>
        </w:rPr>
      </w:pPr>
    </w:p>
    <w:p w14:paraId="79F3FCCA" w14:textId="77777777" w:rsidR="00501775" w:rsidRPr="00152C46" w:rsidRDefault="00FD736A" w:rsidP="00C10AE9">
      <w:pPr>
        <w:pStyle w:val="Titolo1"/>
      </w:pPr>
      <w:bookmarkStart w:id="49" w:name="_Toc30752275"/>
      <w:bookmarkStart w:id="50" w:name="_Toc48497044"/>
      <w:bookmarkStart w:id="51" w:name="_Toc94437724"/>
      <w:r w:rsidRPr="00152C46">
        <w:rPr>
          <w:caps w:val="0"/>
        </w:rPr>
        <w:t>CONSIDERATIONS</w:t>
      </w:r>
      <w:bookmarkEnd w:id="49"/>
      <w:bookmarkEnd w:id="50"/>
      <w:bookmarkEnd w:id="51"/>
    </w:p>
    <w:p w14:paraId="2035BE08" w14:textId="77777777" w:rsidR="00501775" w:rsidRPr="00152C46" w:rsidRDefault="00501775" w:rsidP="00C10AE9">
      <w:pPr>
        <w:pStyle w:val="Heading2separationline"/>
      </w:pPr>
    </w:p>
    <w:p w14:paraId="48C7FB11" w14:textId="5B1A1940" w:rsidR="005F17AB" w:rsidRPr="00152C46" w:rsidRDefault="005F17AB" w:rsidP="005F17AB">
      <w:pPr>
        <w:pStyle w:val="Corpotesto"/>
      </w:pPr>
      <w:bookmarkStart w:id="52" w:name="_Hlk47366972"/>
      <w:bookmarkStart w:id="53" w:name="_Hlk47353049"/>
      <w:r w:rsidRPr="0063649E">
        <w:t xml:space="preserve">IMO 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w:t>
      </w:r>
      <w:r w:rsidRPr="00783272">
        <w:rPr>
          <w:i/>
          <w:iCs/>
        </w:rPr>
        <w:t xml:space="preserve"> for Vessel Traffic Services</w:t>
      </w:r>
      <w:r>
        <w:t xml:space="preserve"> d</w:t>
      </w:r>
      <w:r w:rsidRPr="00F93335">
        <w:t>efines VTS as</w:t>
      </w:r>
      <w:r w:rsidRPr="00152C46">
        <w:t>:</w:t>
      </w:r>
    </w:p>
    <w:p w14:paraId="3AF7A3ED" w14:textId="3D9627FF" w:rsidR="005F17AB" w:rsidRPr="0007045C" w:rsidRDefault="005F17AB" w:rsidP="00783272">
      <w:pPr>
        <w:pStyle w:val="Quotationparagraph"/>
      </w:pPr>
      <w:r w:rsidRPr="0007045C">
        <w:t>“service</w:t>
      </w:r>
      <w:r w:rsidR="00780733">
        <w:t>s</w:t>
      </w:r>
      <w:r w:rsidRPr="0007045C">
        <w:t xml:space="preserve"> implemented by a Government with the capability to interact with vessel traffic and respond to developing situations within a </w:t>
      </w:r>
      <w:r w:rsidR="00837051">
        <w:t>VTS</w:t>
      </w:r>
      <w:r w:rsidRPr="0007045C">
        <w:t xml:space="preserve"> area to improve the safety and efficiency of navigation, contribute to safety of life at sea and support the protection of the environment.”</w:t>
      </w:r>
    </w:p>
    <w:p w14:paraId="49589264" w14:textId="66A3CEF5" w:rsidR="005F17AB" w:rsidRPr="00BF3152" w:rsidRDefault="0060332B" w:rsidP="00780C0F">
      <w:pPr>
        <w:pStyle w:val="Corpotesto"/>
      </w:pPr>
      <w:r>
        <w:t xml:space="preserve">A </w:t>
      </w:r>
      <w:r w:rsidR="005F17AB" w:rsidRPr="00BF3152">
        <w:t xml:space="preserve">VTS operates within a comprehensive environment in which ships, ports, allied </w:t>
      </w:r>
      <w:r w:rsidR="00097E84" w:rsidRPr="00BF3152">
        <w:t>services,</w:t>
      </w:r>
      <w:r w:rsidR="005F17AB" w:rsidRPr="00BF3152">
        <w:t xml:space="preserve"> and other organizations fulfil their respective roles as appropriate.</w:t>
      </w:r>
      <w:r w:rsidR="006C118F">
        <w:t xml:space="preserve"> </w:t>
      </w:r>
      <w:del w:id="54" w:author="MENABENE Gian Luca (C.F.)" w:date="2025-03-20T12:14:00Z">
        <w:r w:rsidR="005F17AB" w:rsidRPr="00BF3152" w:rsidDel="008224BB">
          <w:delText xml:space="preserve">Key factors </w:delText>
        </w:r>
        <w:r w:rsidR="00F77506" w:rsidDel="008224BB">
          <w:delText xml:space="preserve">in delivering </w:delText>
        </w:r>
        <w:r w:rsidDel="008224BB">
          <w:delText xml:space="preserve">a </w:delText>
        </w:r>
        <w:r w:rsidR="00F77506" w:rsidDel="008224BB">
          <w:delText xml:space="preserve">VTS </w:delText>
        </w:r>
        <w:r w:rsidR="005F17AB" w:rsidRPr="00BF3152" w:rsidDel="008224BB">
          <w:delText>include:</w:delText>
        </w:r>
      </w:del>
    </w:p>
    <w:p w14:paraId="0862D9C4" w14:textId="1E301C1C" w:rsidR="00505994" w:rsidRPr="00505994" w:rsidDel="007B06B0" w:rsidRDefault="003235A0" w:rsidP="00780C0F">
      <w:pPr>
        <w:pStyle w:val="Bullet1"/>
        <w:rPr>
          <w:del w:id="55" w:author="MENABENE Gian Luca (C.F.)" w:date="2025-03-20T11:35:00Z"/>
        </w:rPr>
      </w:pPr>
      <w:del w:id="56" w:author="MENABENE Gian Luca (C.F.)" w:date="2025-03-20T11:35:00Z">
        <w:r w:rsidDel="007B06B0">
          <w:delText>t</w:delText>
        </w:r>
        <w:r w:rsidR="005F17AB" w:rsidRPr="00502BA2" w:rsidDel="007B06B0">
          <w:delText>he regulatory and legal framework for VTS</w:delText>
        </w:r>
        <w:r w:rsidDel="007B06B0">
          <w:delText>;</w:delText>
        </w:r>
      </w:del>
      <w:del w:id="57" w:author="MENABENE Gian Luca (C.F.)" w:date="2025-03-20T10:21:00Z">
        <w:r w:rsidR="00DA3779" w:rsidDel="00505994">
          <w:delText xml:space="preserve"> and</w:delText>
        </w:r>
      </w:del>
    </w:p>
    <w:p w14:paraId="49F3BC9D" w14:textId="566D7589" w:rsidR="00E67E13" w:rsidRPr="002F0B3C" w:rsidRDefault="003235A0" w:rsidP="00E67E13">
      <w:pPr>
        <w:pStyle w:val="Corpotesto"/>
        <w:rPr>
          <w:ins w:id="58" w:author="MENABENE Gian Luca (C.F.)" w:date="2025-03-20T11:48:00Z"/>
          <w:highlight w:val="yellow"/>
          <w:rPrChange w:id="59" w:author="MENABENE Gian Luca (C.F.)" w:date="2025-03-20T11:53:00Z">
            <w:rPr>
              <w:ins w:id="60" w:author="MENABENE Gian Luca (C.F.)" w:date="2025-03-20T11:48:00Z"/>
            </w:rPr>
          </w:rPrChange>
        </w:rPr>
      </w:pPr>
      <w:del w:id="61" w:author="MENABENE Gian Luca (C.F.)" w:date="2025-03-20T11:35:00Z">
        <w:r w:rsidDel="007B06B0">
          <w:delText>h</w:delText>
        </w:r>
        <w:r w:rsidR="005F17AB" w:rsidRPr="00502BA2" w:rsidDel="007B06B0">
          <w:delText>ow interactions are conducted between VTS and participating ships</w:delText>
        </w:r>
      </w:del>
      <w:del w:id="62" w:author="MENABENE Gian Luca (C.F.)" w:date="2025-03-20T10:24:00Z">
        <w:r w:rsidR="005F17AB" w:rsidRPr="00502BA2" w:rsidDel="00505994">
          <w:delText>.</w:delText>
        </w:r>
      </w:del>
      <w:ins w:id="63" w:author="MENABENE Gian Luca (C.F.)" w:date="2025-03-20T11:48:00Z">
        <w:r w:rsidR="00E67E13" w:rsidRPr="002F0B3C">
          <w:rPr>
            <w:highlight w:val="yellow"/>
            <w:rPrChange w:id="64" w:author="MENABENE Gian Luca (C.F.)" w:date="2025-03-20T11:53:00Z">
              <w:rPr/>
            </w:rPrChange>
          </w:rPr>
          <w:t xml:space="preserve">IMO </w:t>
        </w:r>
        <w:r w:rsidR="00E67E13" w:rsidRPr="002F0B3C">
          <w:rPr>
            <w:i/>
            <w:iCs/>
            <w:highlight w:val="yellow"/>
            <w:rPrChange w:id="65" w:author="MENABENE Gian Luca (C.F.)" w:date="2025-03-20T11:53:00Z">
              <w:rPr>
                <w:i/>
                <w:iCs/>
              </w:rPr>
            </w:rPrChange>
          </w:rPr>
          <w:t>Resolution A.1158(32) Guidelines for Vessel Traffic</w:t>
        </w:r>
        <w:r w:rsidR="00E67E13" w:rsidRPr="002F0B3C">
          <w:rPr>
            <w:highlight w:val="yellow"/>
            <w:rPrChange w:id="66" w:author="MENABENE Gian Luca (C.F.)" w:date="2025-03-20T11:53:00Z">
              <w:rPr/>
            </w:rPrChange>
          </w:rPr>
          <w:t xml:space="preserve"> </w:t>
        </w:r>
        <w:r w:rsidR="00E67E13" w:rsidRPr="002F0B3C">
          <w:rPr>
            <w:i/>
            <w:iCs/>
            <w:highlight w:val="yellow"/>
            <w:rPrChange w:id="67" w:author="MENABENE Gian Luca (C.F.)" w:date="2025-03-20T11:53:00Z">
              <w:rPr>
                <w:i/>
                <w:iCs/>
              </w:rPr>
            </w:rPrChange>
          </w:rPr>
          <w:t>Services</w:t>
        </w:r>
        <w:r w:rsidR="00E67E13" w:rsidRPr="002F0B3C">
          <w:rPr>
            <w:highlight w:val="yellow"/>
            <w:rPrChange w:id="68" w:author="MENABENE Gian Luca (C.F.)" w:date="2025-03-20T11:53:00Z">
              <w:rPr/>
            </w:rPrChange>
          </w:rPr>
          <w:t xml:space="preserve"> states that:</w:t>
        </w:r>
      </w:ins>
    </w:p>
    <w:p w14:paraId="26979D11" w14:textId="7E7EC411" w:rsidR="00E67E13" w:rsidRPr="002F0B3C" w:rsidRDefault="00E67E13" w:rsidP="00E67E13">
      <w:pPr>
        <w:pStyle w:val="Corpotesto"/>
        <w:ind w:left="708"/>
        <w:rPr>
          <w:ins w:id="69" w:author="MENABENE Gian Luca (C.F.)" w:date="2025-03-20T11:48:00Z"/>
          <w:i/>
          <w:iCs/>
          <w:highlight w:val="yellow"/>
          <w:rPrChange w:id="70" w:author="MENABENE Gian Luca (C.F.)" w:date="2025-03-20T11:53:00Z">
            <w:rPr>
              <w:ins w:id="71" w:author="MENABENE Gian Luca (C.F.)" w:date="2025-03-20T11:48:00Z"/>
              <w:i/>
              <w:iCs/>
            </w:rPr>
          </w:rPrChange>
        </w:rPr>
      </w:pPr>
      <w:ins w:id="72" w:author="MENABENE Gian Luca (C.F.)" w:date="2025-03-20T11:48:00Z">
        <w:r w:rsidRPr="002F0B3C">
          <w:rPr>
            <w:i/>
            <w:iCs/>
            <w:highlight w:val="yellow"/>
            <w:rPrChange w:id="73" w:author="MENABENE Gian Luca (C.F.)" w:date="2025-03-20T11:53:00Z">
              <w:rPr>
                <w:i/>
                <w:iCs/>
              </w:rPr>
            </w:rPrChange>
          </w:rPr>
          <w:t>“</w:t>
        </w:r>
        <w:r w:rsidRPr="002F0B3C">
          <w:rPr>
            <w:i/>
            <w:iCs/>
            <w:highlight w:val="yellow"/>
            <w:rPrChange w:id="74" w:author="MENABENE Gian Luca (C.F.)" w:date="2025-03-20T11:53:00Z">
              <w:rPr>
                <w:i/>
                <w:iCs/>
              </w:rPr>
            </w:rPrChange>
          </w:rPr>
          <w:t>To achieve their purpose, VTS should provide information or issue advice, warnings and instructions, as deemed necessary.</w:t>
        </w:r>
        <w:r w:rsidRPr="002F0B3C">
          <w:rPr>
            <w:i/>
            <w:iCs/>
            <w:highlight w:val="yellow"/>
            <w:rPrChange w:id="75" w:author="MENABENE Gian Luca (C.F.)" w:date="2025-03-20T11:53:00Z">
              <w:rPr>
                <w:i/>
                <w:iCs/>
              </w:rPr>
            </w:rPrChange>
          </w:rPr>
          <w:t>”</w:t>
        </w:r>
      </w:ins>
    </w:p>
    <w:p w14:paraId="247AA482" w14:textId="77777777" w:rsidR="00E67E13" w:rsidRPr="002F0B3C" w:rsidRDefault="00E67E13" w:rsidP="00E67E13">
      <w:pPr>
        <w:pStyle w:val="Corpotesto"/>
        <w:rPr>
          <w:ins w:id="76" w:author="MENABENE Gian Luca (C.F.)" w:date="2025-03-20T11:50:00Z"/>
          <w:highlight w:val="yellow"/>
          <w:rPrChange w:id="77" w:author="MENABENE Gian Luca (C.F.)" w:date="2025-03-20T11:53:00Z">
            <w:rPr>
              <w:ins w:id="78" w:author="MENABENE Gian Luca (C.F.)" w:date="2025-03-20T11:50:00Z"/>
            </w:rPr>
          </w:rPrChange>
        </w:rPr>
      </w:pPr>
      <w:ins w:id="79" w:author="MENABENE Gian Luca (C.F.)" w:date="2025-03-20T11:50:00Z">
        <w:r w:rsidRPr="002F0B3C">
          <w:rPr>
            <w:highlight w:val="yellow"/>
            <w:rPrChange w:id="80" w:author="MENABENE Gian Luca (C.F.)" w:date="2025-03-20T11:53:00Z">
              <w:rPr/>
            </w:rPrChange>
          </w:rPr>
          <w:lastRenderedPageBreak/>
          <w:t>Implicit in achieving its purpose is the capability to:</w:t>
        </w:r>
      </w:ins>
    </w:p>
    <w:p w14:paraId="1005D297" w14:textId="3CB0E838" w:rsidR="00E67E13" w:rsidRPr="002F0B3C" w:rsidRDefault="00E67E13" w:rsidP="00E67E13">
      <w:pPr>
        <w:pStyle w:val="Corpotesto"/>
        <w:numPr>
          <w:ilvl w:val="0"/>
          <w:numId w:val="91"/>
        </w:numPr>
        <w:rPr>
          <w:ins w:id="81" w:author="MENABENE Gian Luca (C.F.)" w:date="2025-03-20T11:50:00Z"/>
          <w:highlight w:val="yellow"/>
          <w:rPrChange w:id="82" w:author="MENABENE Gian Luca (C.F.)" w:date="2025-03-20T11:53:00Z">
            <w:rPr>
              <w:ins w:id="83" w:author="MENABENE Gian Luca (C.F.)" w:date="2025-03-20T11:50:00Z"/>
            </w:rPr>
          </w:rPrChange>
        </w:rPr>
      </w:pPr>
      <w:ins w:id="84" w:author="MENABENE Gian Luca (C.F.)" w:date="2025-03-20T11:50:00Z">
        <w:r w:rsidRPr="002F0B3C">
          <w:rPr>
            <w:highlight w:val="yellow"/>
            <w:rPrChange w:id="85" w:author="MENABENE Gian Luca (C.F.)" w:date="2025-03-20T11:53:00Z">
              <w:rPr/>
            </w:rPrChange>
          </w:rPr>
          <w:t xml:space="preserve">Maintain situational awareness </w:t>
        </w:r>
      </w:ins>
    </w:p>
    <w:p w14:paraId="6CB4CDCF" w14:textId="77777777" w:rsidR="00E67E13" w:rsidRPr="002F0B3C" w:rsidRDefault="00E67E13" w:rsidP="00E67E13">
      <w:pPr>
        <w:pStyle w:val="Corpotesto"/>
        <w:numPr>
          <w:ilvl w:val="0"/>
          <w:numId w:val="91"/>
        </w:numPr>
        <w:rPr>
          <w:ins w:id="86" w:author="MENABENE Gian Luca (C.F.)" w:date="2025-03-20T11:50:00Z"/>
          <w:highlight w:val="yellow"/>
          <w:rPrChange w:id="87" w:author="MENABENE Gian Luca (C.F.)" w:date="2025-03-20T11:53:00Z">
            <w:rPr>
              <w:ins w:id="88" w:author="MENABENE Gian Luca (C.F.)" w:date="2025-03-20T11:50:00Z"/>
            </w:rPr>
          </w:rPrChange>
        </w:rPr>
      </w:pPr>
      <w:ins w:id="89" w:author="MENABENE Gian Luca (C.F.)" w:date="2025-03-20T11:50:00Z">
        <w:r w:rsidRPr="002F0B3C">
          <w:rPr>
            <w:highlight w:val="yellow"/>
            <w:rPrChange w:id="90" w:author="MENABENE Gian Luca (C.F.)" w:date="2025-03-20T11:53:00Z">
              <w:rPr/>
            </w:rPrChange>
          </w:rPr>
          <w:t>Interact with individual ships as deemed necessary, on request from a ship or as a matter of procedure</w:t>
        </w:r>
      </w:ins>
    </w:p>
    <w:p w14:paraId="6F486C91" w14:textId="77777777" w:rsidR="00E67E13" w:rsidRPr="002F0B3C" w:rsidRDefault="00E67E13" w:rsidP="00E67E13">
      <w:pPr>
        <w:pStyle w:val="Corpotesto"/>
        <w:numPr>
          <w:ilvl w:val="0"/>
          <w:numId w:val="91"/>
        </w:numPr>
        <w:rPr>
          <w:ins w:id="91" w:author="MENABENE Gian Luca (C.F.)" w:date="2025-03-20T11:50:00Z"/>
          <w:highlight w:val="yellow"/>
          <w:rPrChange w:id="92" w:author="MENABENE Gian Luca (C.F.)" w:date="2025-03-20T11:53:00Z">
            <w:rPr>
              <w:ins w:id="93" w:author="MENABENE Gian Luca (C.F.)" w:date="2025-03-20T11:50:00Z"/>
            </w:rPr>
          </w:rPrChange>
        </w:rPr>
      </w:pPr>
      <w:ins w:id="94" w:author="MENABENE Gian Luca (C.F.)" w:date="2025-03-20T11:50:00Z">
        <w:r w:rsidRPr="002F0B3C">
          <w:rPr>
            <w:highlight w:val="yellow"/>
            <w:rPrChange w:id="95" w:author="MENABENE Gian Luca (C.F.)" w:date="2025-03-20T11:53:00Z">
              <w:rPr/>
            </w:rPrChange>
          </w:rPr>
          <w:t>Broadcast information to all ships.</w:t>
        </w:r>
      </w:ins>
    </w:p>
    <w:p w14:paraId="13472AD8" w14:textId="77777777" w:rsidR="00E67E13" w:rsidRPr="002F0B3C" w:rsidRDefault="00E67E13" w:rsidP="00E67E13">
      <w:pPr>
        <w:pStyle w:val="Corpotesto"/>
        <w:rPr>
          <w:ins w:id="96" w:author="MENABENE Gian Luca (C.F.)" w:date="2025-03-20T11:51:00Z"/>
          <w:highlight w:val="yellow"/>
          <w:rPrChange w:id="97" w:author="MENABENE Gian Luca (C.F.)" w:date="2025-03-20T11:53:00Z">
            <w:rPr>
              <w:ins w:id="98" w:author="MENABENE Gian Luca (C.F.)" w:date="2025-03-20T11:51:00Z"/>
            </w:rPr>
          </w:rPrChange>
        </w:rPr>
      </w:pPr>
      <w:ins w:id="99" w:author="MENABENE Gian Luca (C.F.)" w:date="2025-03-20T11:51:00Z">
        <w:r w:rsidRPr="002F0B3C">
          <w:rPr>
            <w:highlight w:val="yellow"/>
            <w:rPrChange w:id="100" w:author="MENABENE Gian Luca (C.F.)" w:date="2025-03-20T11:53:00Z">
              <w:rPr/>
            </w:rPrChange>
          </w:rPr>
          <w:t>Key considerations for interacting with traffic include:</w:t>
        </w:r>
      </w:ins>
    </w:p>
    <w:p w14:paraId="2C4363C2" w14:textId="77777777" w:rsidR="00E67E13" w:rsidRPr="002F0B3C" w:rsidRDefault="00E67E13" w:rsidP="00E67E13">
      <w:pPr>
        <w:pStyle w:val="Corpotesto"/>
        <w:numPr>
          <w:ilvl w:val="0"/>
          <w:numId w:val="95"/>
        </w:numPr>
        <w:rPr>
          <w:ins w:id="101" w:author="MENABENE Gian Luca (C.F.)" w:date="2025-03-20T11:51:00Z"/>
          <w:highlight w:val="yellow"/>
          <w:rPrChange w:id="102" w:author="MENABENE Gian Luca (C.F.)" w:date="2025-03-20T11:53:00Z">
            <w:rPr>
              <w:ins w:id="103" w:author="MENABENE Gian Luca (C.F.)" w:date="2025-03-20T11:51:00Z"/>
            </w:rPr>
          </w:rPrChange>
        </w:rPr>
      </w:pPr>
      <w:ins w:id="104" w:author="MENABENE Gian Luca (C.F.)" w:date="2025-03-20T11:51:00Z">
        <w:r w:rsidRPr="002F0B3C">
          <w:rPr>
            <w:b/>
            <w:bCs/>
            <w:highlight w:val="yellow"/>
            <w:rPrChange w:id="105" w:author="MENABENE Gian Luca (C.F.)" w:date="2025-03-20T11:53:00Z">
              <w:rPr>
                <w:b/>
                <w:bCs/>
              </w:rPr>
            </w:rPrChange>
          </w:rPr>
          <w:drawing>
            <wp:anchor distT="0" distB="0" distL="114300" distR="114300" simplePos="0" relativeHeight="251659264" behindDoc="1" locked="0" layoutInCell="1" allowOverlap="1" wp14:anchorId="77E3B820" wp14:editId="761B894D">
              <wp:simplePos x="0" y="0"/>
              <wp:positionH relativeFrom="column">
                <wp:posOffset>2985135</wp:posOffset>
              </wp:positionH>
              <wp:positionV relativeFrom="paragraph">
                <wp:posOffset>24765</wp:posOffset>
              </wp:positionV>
              <wp:extent cx="3455035" cy="3156585"/>
              <wp:effectExtent l="0" t="0" r="0" b="5715"/>
              <wp:wrapTight wrapText="bothSides">
                <wp:wrapPolygon edited="0">
                  <wp:start x="0" y="0"/>
                  <wp:lineTo x="0" y="21509"/>
                  <wp:lineTo x="21437" y="21509"/>
                  <wp:lineTo x="21437" y="0"/>
                  <wp:lineTo x="0" y="0"/>
                </wp:wrapPolygon>
              </wp:wrapTight>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extLst>
                          <a:ext uri="{28A0092B-C50C-407E-A947-70E740481C1C}">
                            <a14:useLocalDpi xmlns:a14="http://schemas.microsoft.com/office/drawing/2010/main" val="0"/>
                          </a:ext>
                        </a:extLst>
                      </a:blip>
                      <a:stretch>
                        <a:fillRect/>
                      </a:stretch>
                    </pic:blipFill>
                    <pic:spPr>
                      <a:xfrm>
                        <a:off x="0" y="0"/>
                        <a:ext cx="3455035" cy="3156585"/>
                      </a:xfrm>
                      <a:prstGeom prst="rect">
                        <a:avLst/>
                      </a:prstGeom>
                    </pic:spPr>
                  </pic:pic>
                </a:graphicData>
              </a:graphic>
              <wp14:sizeRelH relativeFrom="margin">
                <wp14:pctWidth>0</wp14:pctWidth>
              </wp14:sizeRelH>
              <wp14:sizeRelV relativeFrom="margin">
                <wp14:pctHeight>0</wp14:pctHeight>
              </wp14:sizeRelV>
            </wp:anchor>
          </w:drawing>
        </w:r>
        <w:r w:rsidRPr="002F0B3C">
          <w:rPr>
            <w:b/>
            <w:bCs/>
            <w:highlight w:val="yellow"/>
            <w:rPrChange w:id="106" w:author="MENABENE Gian Luca (C.F.)" w:date="2025-03-20T11:53:00Z">
              <w:rPr>
                <w:b/>
                <w:bCs/>
              </w:rPr>
            </w:rPrChange>
          </w:rPr>
          <w:t>Situational Awareness</w:t>
        </w:r>
        <w:r w:rsidRPr="002F0B3C">
          <w:rPr>
            <w:highlight w:val="yellow"/>
            <w:rPrChange w:id="107" w:author="MENABENE Gian Luca (C.F.)" w:date="2025-03-20T11:53:00Z">
              <w:rPr/>
            </w:rPrChange>
          </w:rPr>
          <w:t xml:space="preserve"> - Ensuring situational awareness from both the perspective of VTS and participating ships is achieved </w:t>
        </w:r>
      </w:ins>
    </w:p>
    <w:p w14:paraId="3056C14D" w14:textId="77777777" w:rsidR="00E67E13" w:rsidRPr="002F0B3C" w:rsidRDefault="00E67E13" w:rsidP="00E67E13">
      <w:pPr>
        <w:pStyle w:val="Corpotesto"/>
        <w:numPr>
          <w:ilvl w:val="0"/>
          <w:numId w:val="93"/>
        </w:numPr>
        <w:rPr>
          <w:ins w:id="108" w:author="MENABENE Gian Luca (C.F.)" w:date="2025-03-20T11:51:00Z"/>
          <w:highlight w:val="yellow"/>
          <w:rPrChange w:id="109" w:author="MENABENE Gian Luca (C.F.)" w:date="2025-03-20T11:53:00Z">
            <w:rPr>
              <w:ins w:id="110" w:author="MENABENE Gian Luca (C.F.)" w:date="2025-03-20T11:51:00Z"/>
            </w:rPr>
          </w:rPrChange>
        </w:rPr>
      </w:pPr>
      <w:ins w:id="111" w:author="MENABENE Gian Luca (C.F.)" w:date="2025-03-20T11:51:00Z">
        <w:r w:rsidRPr="002F0B3C">
          <w:rPr>
            <w:b/>
            <w:bCs/>
            <w:highlight w:val="yellow"/>
            <w:rPrChange w:id="112" w:author="MENABENE Gian Luca (C.F.)" w:date="2025-03-20T11:53:00Z">
              <w:rPr>
                <w:b/>
                <w:bCs/>
              </w:rPr>
            </w:rPrChange>
          </w:rPr>
          <w:t>Interaction</w:t>
        </w:r>
        <w:r w:rsidRPr="002F0B3C">
          <w:rPr>
            <w:highlight w:val="yellow"/>
            <w:rPrChange w:id="113" w:author="MENABENE Gian Luca (C.F.)" w:date="2025-03-20T11:53:00Z">
              <w:rPr/>
            </w:rPrChange>
          </w:rPr>
          <w:t xml:space="preserve"> – Interaction between the VTS and participating ships is undertaken in a manner that the intent of messages conveyed to participating ships is the same,</w:t>
        </w:r>
        <w:bookmarkStart w:id="114" w:name="_Hlk160807484"/>
        <w:r w:rsidRPr="002F0B3C">
          <w:rPr>
            <w:highlight w:val="yellow"/>
            <w:rPrChange w:id="115" w:author="MENABENE Gian Luca (C.F.)" w:date="2025-03-20T11:53:00Z">
              <w:rPr/>
            </w:rPrChange>
          </w:rPr>
          <w:t xml:space="preserve"> irrespective of whether the communications is by VHF voice, digital means, or both</w:t>
        </w:r>
        <w:bookmarkEnd w:id="114"/>
      </w:ins>
    </w:p>
    <w:p w14:paraId="0B4266D1" w14:textId="77777777" w:rsidR="00E67E13" w:rsidRPr="002F0B3C" w:rsidRDefault="00E67E13" w:rsidP="00E67E13">
      <w:pPr>
        <w:pStyle w:val="Corpotesto"/>
        <w:numPr>
          <w:ilvl w:val="0"/>
          <w:numId w:val="94"/>
        </w:numPr>
        <w:rPr>
          <w:ins w:id="116" w:author="MENABENE Gian Luca (C.F.)" w:date="2025-03-20T11:51:00Z"/>
          <w:highlight w:val="yellow"/>
          <w:rPrChange w:id="117" w:author="MENABENE Gian Luca (C.F.)" w:date="2025-03-20T11:53:00Z">
            <w:rPr>
              <w:ins w:id="118" w:author="MENABENE Gian Luca (C.F.)" w:date="2025-03-20T11:51:00Z"/>
            </w:rPr>
          </w:rPrChange>
        </w:rPr>
      </w:pPr>
      <w:ins w:id="119" w:author="MENABENE Gian Luca (C.F.)" w:date="2025-03-20T11:51:00Z">
        <w:r w:rsidRPr="002F0B3C">
          <w:rPr>
            <w:b/>
            <w:bCs/>
            <w:highlight w:val="yellow"/>
            <w:rPrChange w:id="120" w:author="MENABENE Gian Luca (C.F.)" w:date="2025-03-20T11:53:00Z">
              <w:rPr>
                <w:b/>
                <w:bCs/>
              </w:rPr>
            </w:rPrChange>
          </w:rPr>
          <w:t xml:space="preserve">Systems, processes and procedures - </w:t>
        </w:r>
        <w:bookmarkStart w:id="121" w:name="_Hlk160806825"/>
        <w:r w:rsidRPr="002F0B3C">
          <w:rPr>
            <w:highlight w:val="yellow"/>
            <w:rPrChange w:id="122" w:author="MENABENE Gian Luca (C.F.)" w:date="2025-03-20T11:53:00Z">
              <w:rPr/>
            </w:rPrChange>
          </w:rPr>
          <w:t>Systems, processes and procedures to ensure capability to interact by VHF voice, digital means, or both when managing ship traffic and responding to developing situations.</w:t>
        </w:r>
      </w:ins>
    </w:p>
    <w:bookmarkEnd w:id="121"/>
    <w:p w14:paraId="0D6F0A1D" w14:textId="77777777" w:rsidR="00E67E13" w:rsidRPr="00E67E13" w:rsidRDefault="00E67E13" w:rsidP="00E67E13">
      <w:pPr>
        <w:pStyle w:val="Corpotesto"/>
        <w:rPr>
          <w:ins w:id="123" w:author="MENABENE Gian Luca (C.F.)" w:date="2025-03-20T11:51:00Z"/>
        </w:rPr>
      </w:pPr>
      <w:ins w:id="124" w:author="MENABENE Gian Luca (C.F.)" w:date="2025-03-20T11:51:00Z">
        <w:r w:rsidRPr="002F0B3C">
          <w:rPr>
            <w:highlight w:val="yellow"/>
            <w:rPrChange w:id="125" w:author="MENABENE Gian Luca (C.F.)" w:date="2025-03-20T11:53:00Z">
              <w:rPr/>
            </w:rPrChange>
          </w:rPr>
          <w:t>These considerations are interrelated and play a role in monitoring and managing ship traffic to ensure safe and efficient ship movements by providing information, issuing advice, warnings, and instructions.</w:t>
        </w:r>
      </w:ins>
    </w:p>
    <w:p w14:paraId="6034BB0E" w14:textId="77777777" w:rsidR="00E67E13" w:rsidRDefault="00E67E13" w:rsidP="00E67E13">
      <w:pPr>
        <w:pStyle w:val="Corpotesto"/>
        <w:rPr>
          <w:ins w:id="126" w:author="MENABENE Gian Luca (C.F.)" w:date="2025-03-20T11:48:00Z"/>
        </w:rPr>
      </w:pPr>
    </w:p>
    <w:p w14:paraId="1596DC76" w14:textId="1AD4B918" w:rsidR="00505994" w:rsidRPr="00502BA2" w:rsidDel="007B06B0" w:rsidRDefault="00505994" w:rsidP="00505994">
      <w:pPr>
        <w:pStyle w:val="Bullet1"/>
        <w:numPr>
          <w:ilvl w:val="1"/>
          <w:numId w:val="1"/>
        </w:numPr>
        <w:rPr>
          <w:del w:id="127" w:author="MENABENE Gian Luca (C.F.)" w:date="2025-03-20T11:36:00Z"/>
        </w:rPr>
        <w:pPrChange w:id="128" w:author="MENABENE Gian Luca (C.F.)" w:date="2025-03-20T10:24:00Z">
          <w:pPr>
            <w:pStyle w:val="Bullet1"/>
          </w:pPr>
        </w:pPrChange>
      </w:pPr>
    </w:p>
    <w:p w14:paraId="0AF0FD66" w14:textId="77777777" w:rsidR="00421690" w:rsidRDefault="006216D1" w:rsidP="00AE4C09">
      <w:pPr>
        <w:pStyle w:val="Titolo2"/>
      </w:pPr>
      <w:bookmarkStart w:id="129" w:name="_Toc48497045"/>
      <w:bookmarkStart w:id="130" w:name="_Toc94437725"/>
      <w:bookmarkStart w:id="131" w:name="_Hlk47367111"/>
      <w:bookmarkEnd w:id="52"/>
      <w:bookmarkEnd w:id="53"/>
      <w:r>
        <w:t xml:space="preserve">Regulatory and Legal </w:t>
      </w:r>
      <w:r w:rsidRPr="00EC05C2">
        <w:t>Framework</w:t>
      </w:r>
      <w:bookmarkEnd w:id="129"/>
      <w:bookmarkEnd w:id="130"/>
    </w:p>
    <w:bookmarkEnd w:id="131"/>
    <w:p w14:paraId="5A35DC3D" w14:textId="77777777" w:rsidR="00754F01" w:rsidRPr="00754F01" w:rsidRDefault="00754F01" w:rsidP="00754F01">
      <w:pPr>
        <w:pStyle w:val="Heading2separationline"/>
      </w:pPr>
    </w:p>
    <w:p w14:paraId="5F4EF41D" w14:textId="77777777" w:rsidR="00B37885" w:rsidRDefault="00B37885" w:rsidP="00C74F81">
      <w:pPr>
        <w:pStyle w:val="Corpotesto"/>
        <w:rPr>
          <w:color w:val="000000"/>
        </w:rPr>
      </w:pPr>
      <w:r>
        <w:rPr>
          <w:color w:val="000000"/>
        </w:rPr>
        <w:t xml:space="preserve">SOLAS </w:t>
      </w:r>
      <w:r w:rsidR="00B76F19" w:rsidRPr="00AB47E9">
        <w:rPr>
          <w:color w:val="000000"/>
        </w:rPr>
        <w:t>r</w:t>
      </w:r>
      <w:r w:rsidR="000D094C" w:rsidRPr="00AB47E9">
        <w:rPr>
          <w:color w:val="000000"/>
        </w:rPr>
        <w:t xml:space="preserve">egulation </w:t>
      </w:r>
      <w:r w:rsidRPr="00AB47E9">
        <w:rPr>
          <w:color w:val="000000"/>
        </w:rPr>
        <w:t>V</w:t>
      </w:r>
      <w:r w:rsidR="00E1338E" w:rsidRPr="00AB47E9">
        <w:rPr>
          <w:color w:val="000000"/>
        </w:rPr>
        <w:t>/</w:t>
      </w:r>
      <w:r w:rsidRPr="00AB47E9">
        <w:rPr>
          <w:color w:val="000000"/>
        </w:rPr>
        <w:t>12</w:t>
      </w:r>
      <w:r>
        <w:rPr>
          <w:color w:val="000000"/>
        </w:rPr>
        <w:t xml:space="preserve"> states that:</w:t>
      </w:r>
    </w:p>
    <w:p w14:paraId="196E0DB9" w14:textId="77777777" w:rsidR="00D30E27" w:rsidRDefault="00B37885" w:rsidP="00A87F1C">
      <w:pPr>
        <w:pStyle w:val="Quotationparagraph"/>
      </w:pPr>
      <w:r>
        <w:t>“</w:t>
      </w:r>
      <w:r w:rsidRPr="008B3B95">
        <w:t xml:space="preserve">The use of VTS may only be made mandatory in sea areas </w:t>
      </w:r>
      <w:bookmarkStart w:id="132" w:name="_Hlk46214923"/>
      <w:r w:rsidRPr="008B3B95">
        <w:t xml:space="preserve">within the territorial seas </w:t>
      </w:r>
      <w:bookmarkEnd w:id="132"/>
      <w:r w:rsidRPr="008B3B95">
        <w:t>of a coastal State.</w:t>
      </w:r>
      <w:r>
        <w:t xml:space="preserve">” </w:t>
      </w:r>
    </w:p>
    <w:p w14:paraId="72F7E236" w14:textId="75F8A3C1" w:rsidR="00B37885" w:rsidRDefault="00B37885" w:rsidP="00780C0F">
      <w:pPr>
        <w:pStyle w:val="Corpotesto"/>
        <w:rPr>
          <w:i/>
          <w:iCs/>
        </w:rPr>
      </w:pPr>
      <w:r w:rsidRPr="00780C0F">
        <w:t>and that</w:t>
      </w:r>
      <w:r w:rsidR="00D30E27">
        <w:t>:</w:t>
      </w:r>
    </w:p>
    <w:p w14:paraId="2AAE1E1D" w14:textId="763A8834" w:rsidR="00D30E27" w:rsidRPr="0063649E" w:rsidRDefault="00B37885" w:rsidP="00A87F1C">
      <w:pPr>
        <w:pStyle w:val="Quotationparagraph"/>
      </w:pPr>
      <w:r>
        <w:t>“</w:t>
      </w:r>
      <w:r w:rsidRPr="008B3B95">
        <w:t xml:space="preserve">Contracting Governments shall endeavour to secure the participation in, and compliance with, </w:t>
      </w:r>
      <w:r w:rsidRPr="0063649E">
        <w:t>the provisions of vessel traffic services by ships entitled to fly their flag.”</w:t>
      </w:r>
    </w:p>
    <w:p w14:paraId="74C618F9" w14:textId="6AAAF5C9" w:rsidR="00F93335" w:rsidRDefault="00EE2C25" w:rsidP="00C74F81">
      <w:pPr>
        <w:pStyle w:val="Corpotesto"/>
        <w:rPr>
          <w:color w:val="000000"/>
        </w:rPr>
      </w:pPr>
      <w:r w:rsidRPr="0063649E">
        <w:rPr>
          <w:color w:val="000000"/>
        </w:rPr>
        <w:t xml:space="preserve">IMO Resolution </w:t>
      </w:r>
      <w:r w:rsidRPr="00076958">
        <w:rPr>
          <w:i/>
          <w:iCs/>
          <w:color w:val="000000"/>
        </w:rPr>
        <w:t>A.</w:t>
      </w:r>
      <w:r w:rsidR="0063649E" w:rsidRPr="00076958">
        <w:rPr>
          <w:i/>
          <w:iCs/>
          <w:color w:val="000000"/>
        </w:rPr>
        <w:t>1158</w:t>
      </w:r>
      <w:r w:rsidRPr="00076958">
        <w:rPr>
          <w:i/>
          <w:iCs/>
          <w:color w:val="000000"/>
        </w:rPr>
        <w:t>(</w:t>
      </w:r>
      <w:r w:rsidR="0063649E" w:rsidRPr="00076958">
        <w:rPr>
          <w:i/>
          <w:iCs/>
          <w:color w:val="000000"/>
        </w:rPr>
        <w:t>32</w:t>
      </w:r>
      <w:r w:rsidRPr="00076958">
        <w:rPr>
          <w:i/>
          <w:iCs/>
          <w:color w:val="000000"/>
        </w:rPr>
        <w:t>)</w:t>
      </w:r>
      <w:r w:rsidRPr="0063649E">
        <w:rPr>
          <w:i/>
          <w:iCs/>
          <w:color w:val="000000"/>
        </w:rPr>
        <w:t xml:space="preserve"> </w:t>
      </w:r>
      <w:r w:rsidR="00F93335" w:rsidRPr="0063649E">
        <w:rPr>
          <w:i/>
          <w:iCs/>
        </w:rPr>
        <w:t>Guidelines</w:t>
      </w:r>
      <w:r w:rsidR="00F93335" w:rsidRPr="00A87F1C">
        <w:rPr>
          <w:i/>
          <w:iCs/>
        </w:rPr>
        <w:t xml:space="preserve"> for Vessel Traffic Services </w:t>
      </w:r>
      <w:r w:rsidRPr="00A87F1C">
        <w:rPr>
          <w:i/>
          <w:iCs/>
          <w:color w:val="000000"/>
        </w:rPr>
        <w:t>states</w:t>
      </w:r>
      <w:r w:rsidRPr="00152C46">
        <w:rPr>
          <w:color w:val="000000"/>
        </w:rPr>
        <w:t xml:space="preserve"> that</w:t>
      </w:r>
      <w:r w:rsidR="00F93335">
        <w:rPr>
          <w:color w:val="000000"/>
        </w:rPr>
        <w:t>:</w:t>
      </w:r>
    </w:p>
    <w:p w14:paraId="6EB8EB82" w14:textId="77777777" w:rsidR="00D125B8" w:rsidRDefault="00D125B8" w:rsidP="007C2B29">
      <w:pPr>
        <w:pStyle w:val="Bullet1"/>
      </w:pPr>
      <w:r w:rsidRPr="007C2B29">
        <w:t>Contracting</w:t>
      </w:r>
      <w:r w:rsidRPr="00A36332">
        <w:t xml:space="preserve"> </w:t>
      </w:r>
      <w:r w:rsidRPr="00502BA2">
        <w:t>Governments</w:t>
      </w:r>
      <w:r w:rsidRPr="00A36332">
        <w:t xml:space="preserve"> should</w:t>
      </w:r>
      <w:r>
        <w:t>:</w:t>
      </w:r>
    </w:p>
    <w:p w14:paraId="696525B8" w14:textId="7D5BE023" w:rsidR="0061620E" w:rsidRPr="00D125B8" w:rsidRDefault="00D125B8" w:rsidP="00A87F1C">
      <w:pPr>
        <w:pStyle w:val="Quotationparagraph"/>
      </w:pPr>
      <w:r w:rsidRPr="00A36332">
        <w:t>“establish a legal basis for VTS that gives effect to regulation V/12</w:t>
      </w:r>
      <w:r w:rsidR="007F7FF7">
        <w:t xml:space="preserve"> of the Convention</w:t>
      </w:r>
      <w:r w:rsidRPr="00A36332">
        <w:t>”</w:t>
      </w:r>
      <w:r w:rsidR="00635A04">
        <w:t xml:space="preserve"> </w:t>
      </w:r>
      <w:r w:rsidR="00635A04" w:rsidRPr="00780C0F">
        <w:rPr>
          <w:iCs/>
        </w:rPr>
        <w:t>and</w:t>
      </w:r>
      <w:r w:rsidR="00635A04">
        <w:t xml:space="preserve"> </w:t>
      </w:r>
      <w:r w:rsidRPr="00A36332">
        <w:t>“appoint and authorize a competent authority for VTS”</w:t>
      </w:r>
      <w:r>
        <w:t>.</w:t>
      </w:r>
    </w:p>
    <w:p w14:paraId="5B52A975" w14:textId="77777777" w:rsidR="0061620E" w:rsidRPr="00502BA2" w:rsidRDefault="0061620E" w:rsidP="00780C0F">
      <w:pPr>
        <w:pStyle w:val="Bullet1"/>
        <w:rPr>
          <w:rFonts w:eastAsia="Arial"/>
        </w:rPr>
      </w:pPr>
      <w:r w:rsidRPr="00502BA2">
        <w:t>Competent authorities for VTS should:</w:t>
      </w:r>
    </w:p>
    <w:p w14:paraId="102031AD" w14:textId="6863D706" w:rsidR="00C71EAB" w:rsidRDefault="0061620E" w:rsidP="00A87F1C">
      <w:pPr>
        <w:pStyle w:val="Quotationparagraph"/>
        <w:rPr>
          <w:ins w:id="133" w:author="MENABENE Gian Luca (C.F.)" w:date="2025-03-20T11:26:00Z"/>
        </w:rPr>
      </w:pPr>
      <w:r w:rsidRPr="0061620E">
        <w:t>“establish a regulatory framework for establishing and operating VTS in accordance with relevant international conventions and IMO instruments, IALA standards and national law”</w:t>
      </w:r>
    </w:p>
    <w:p w14:paraId="1207B48A" w14:textId="7BEFD47E" w:rsidR="007B06B0" w:rsidRPr="008224BB" w:rsidRDefault="007B06B0" w:rsidP="007B06B0">
      <w:pPr>
        <w:pStyle w:val="Bullet1"/>
        <w:rPr>
          <w:ins w:id="134" w:author="MENABENE Gian Luca (C.F.)" w:date="2025-03-20T11:27:00Z"/>
          <w:rFonts w:eastAsia="Arial"/>
          <w:highlight w:val="yellow"/>
          <w:rPrChange w:id="135" w:author="MENABENE Gian Luca (C.F.)" w:date="2025-03-20T12:15:00Z">
            <w:rPr>
              <w:ins w:id="136" w:author="MENABENE Gian Luca (C.F.)" w:date="2025-03-20T11:27:00Z"/>
              <w:rFonts w:eastAsia="Arial"/>
            </w:rPr>
          </w:rPrChange>
        </w:rPr>
      </w:pPr>
      <w:ins w:id="137" w:author="MENABENE Gian Luca (C.F.)" w:date="2025-03-20T11:27:00Z">
        <w:r w:rsidRPr="008224BB">
          <w:rPr>
            <w:highlight w:val="yellow"/>
            <w:rPrChange w:id="138" w:author="MENABENE Gian Luca (C.F.)" w:date="2025-03-20T12:15:00Z">
              <w:rPr/>
            </w:rPrChange>
          </w:rPr>
          <w:t xml:space="preserve">VTS </w:t>
        </w:r>
        <w:r w:rsidRPr="008224BB">
          <w:rPr>
            <w:highlight w:val="yellow"/>
            <w:rPrChange w:id="139" w:author="MENABENE Gian Luca (C.F.)" w:date="2025-03-20T12:15:00Z">
              <w:rPr/>
            </w:rPrChange>
          </w:rPr>
          <w:t xml:space="preserve">providers </w:t>
        </w:r>
        <w:r w:rsidRPr="008224BB">
          <w:rPr>
            <w:highlight w:val="yellow"/>
            <w:rPrChange w:id="140" w:author="MENABENE Gian Luca (C.F.)" w:date="2025-03-20T12:15:00Z">
              <w:rPr/>
            </w:rPrChange>
          </w:rPr>
          <w:t>should:</w:t>
        </w:r>
      </w:ins>
    </w:p>
    <w:p w14:paraId="793F2F57" w14:textId="31161A38" w:rsidR="007B06B0" w:rsidRDefault="007B06B0" w:rsidP="007B06B0">
      <w:pPr>
        <w:pStyle w:val="Quotationparagraph"/>
        <w:rPr>
          <w:ins w:id="141" w:author="MENABENE Gian Luca (C.F.)" w:date="2025-03-20T11:29:00Z"/>
          <w:highlight w:val="yellow"/>
        </w:rPr>
      </w:pPr>
      <w:ins w:id="142" w:author="MENABENE Gian Luca (C.F.)" w:date="2025-03-20T11:27:00Z">
        <w:r w:rsidRPr="007B06B0">
          <w:rPr>
            <w:highlight w:val="yellow"/>
            <w:rPrChange w:id="143" w:author="MENABENE Gian Luca (C.F.)" w:date="2025-03-20T11:28:00Z">
              <w:rPr/>
            </w:rPrChange>
          </w:rPr>
          <w:lastRenderedPageBreak/>
          <w:t>“</w:t>
        </w:r>
      </w:ins>
      <w:ins w:id="144" w:author="MENABENE Gian Luca (C.F.)" w:date="2025-03-20T11:26:00Z">
        <w:r w:rsidR="00C70868" w:rsidRPr="007B06B0">
          <w:rPr>
            <w:highlight w:val="yellow"/>
            <w:rPrChange w:id="145" w:author="MENABENE Gian Luca (C.F.)" w:date="2025-03-20T11:28:00Z">
              <w:rPr/>
            </w:rPrChange>
          </w:rPr>
          <w:t>set operational objectives for VTS that are consistent with improving the safety and efficiency of ship traffic and the protection of the environment</w:t>
        </w:r>
      </w:ins>
      <w:ins w:id="146" w:author="MENABENE Gian Luca (C.F.)" w:date="2025-03-20T11:30:00Z">
        <w:r>
          <w:rPr>
            <w:highlight w:val="yellow"/>
          </w:rPr>
          <w:t>”</w:t>
        </w:r>
      </w:ins>
      <w:ins w:id="147" w:author="MENABENE Gian Luca (C.F.)" w:date="2025-03-20T11:26:00Z">
        <w:r w:rsidR="00C70868" w:rsidRPr="007B06B0">
          <w:rPr>
            <w:highlight w:val="yellow"/>
            <w:rPrChange w:id="148" w:author="MENABENE Gian Luca (C.F.)" w:date="2025-03-20T11:28:00Z">
              <w:rPr/>
            </w:rPrChange>
          </w:rPr>
          <w:t>.</w:t>
        </w:r>
      </w:ins>
      <w:ins w:id="149" w:author="MENABENE Gian Luca (C.F.)" w:date="2025-03-20T11:29:00Z">
        <w:r>
          <w:rPr>
            <w:highlight w:val="yellow"/>
          </w:rPr>
          <w:t xml:space="preserve"> </w:t>
        </w:r>
      </w:ins>
    </w:p>
    <w:p w14:paraId="148C7ADE" w14:textId="0956301B" w:rsidR="00C70868" w:rsidRDefault="007B06B0" w:rsidP="007B06B0">
      <w:pPr>
        <w:pStyle w:val="Quotationparagraph"/>
      </w:pPr>
      <w:ins w:id="150" w:author="MENABENE Gian Luca (C.F.)" w:date="2025-03-20T11:30:00Z">
        <w:r>
          <w:rPr>
            <w:highlight w:val="yellow"/>
          </w:rPr>
          <w:t>“</w:t>
        </w:r>
      </w:ins>
      <w:ins w:id="151" w:author="MENABENE Gian Luca (C.F.)" w:date="2025-03-20T11:26:00Z">
        <w:r w:rsidR="00C70868" w:rsidRPr="007B06B0">
          <w:rPr>
            <w:highlight w:val="yellow"/>
            <w:rPrChange w:id="152" w:author="MENABENE Gian Luca (C.F.)" w:date="2025-03-20T11:28:00Z">
              <w:rPr/>
            </w:rPrChange>
          </w:rPr>
          <w:t>ensure that appropriate equipment, systems and facilities for the delivery of VTS are provided</w:t>
        </w:r>
      </w:ins>
      <w:ins w:id="153" w:author="MENABENE Gian Luca (C.F.)" w:date="2025-03-20T11:27:00Z">
        <w:r w:rsidRPr="007B06B0">
          <w:rPr>
            <w:highlight w:val="yellow"/>
            <w:rPrChange w:id="154" w:author="MENABENE Gian Luca (C.F.)" w:date="2025-03-20T11:28:00Z">
              <w:rPr/>
            </w:rPrChange>
          </w:rPr>
          <w:t>”</w:t>
        </w:r>
      </w:ins>
    </w:p>
    <w:p w14:paraId="4478BDE5" w14:textId="74F7A9EB" w:rsidR="001A0977" w:rsidRPr="0061620E" w:rsidRDefault="001A0977" w:rsidP="00A87F1C">
      <w:pPr>
        <w:pStyle w:val="Bullet1"/>
      </w:pPr>
      <w:r>
        <w:t xml:space="preserve">Participating </w:t>
      </w:r>
      <w:r w:rsidRPr="007C2B29">
        <w:t>ships</w:t>
      </w:r>
      <w:r>
        <w:t xml:space="preserve"> should:</w:t>
      </w:r>
    </w:p>
    <w:p w14:paraId="748CC56B" w14:textId="46388100" w:rsidR="00FA5B0B" w:rsidRPr="00023274" w:rsidRDefault="00797EBF" w:rsidP="00A87F1C">
      <w:pPr>
        <w:pStyle w:val="Quotationparagraph"/>
      </w:pPr>
      <w:r w:rsidRPr="0076193E">
        <w:t>“provide reports or information required by VTS”</w:t>
      </w:r>
      <w:r w:rsidR="002E1193">
        <w:t xml:space="preserve"> </w:t>
      </w:r>
      <w:r w:rsidR="002E1193">
        <w:rPr>
          <w:iCs/>
        </w:rPr>
        <w:t xml:space="preserve">and </w:t>
      </w:r>
      <w:r w:rsidRPr="0076193E">
        <w:t>“</w:t>
      </w:r>
      <w:proofErr w:type="gramStart"/>
      <w:r w:rsidRPr="0076193E">
        <w:t>take into account</w:t>
      </w:r>
      <w:proofErr w:type="gramEnd"/>
      <w:r w:rsidRPr="0076193E">
        <w:t xml:space="preserve"> the information provided, or advice and warnings issued, by VTS”</w:t>
      </w:r>
      <w:r w:rsidR="002E1193">
        <w:t xml:space="preserve"> and </w:t>
      </w:r>
      <w:r w:rsidRPr="0076193E">
        <w:t>“comply with the requirements and instructions given to the ship by VTS unless contradictory safety and/or marine environment protection reasons exist</w:t>
      </w:r>
      <w:r>
        <w:t>”.</w:t>
      </w:r>
    </w:p>
    <w:p w14:paraId="577E7D00" w14:textId="6C61CFD6" w:rsidR="00FB7735" w:rsidRPr="00152C46" w:rsidRDefault="00FD461D" w:rsidP="00AE4C09">
      <w:pPr>
        <w:pStyle w:val="Titolo2"/>
      </w:pPr>
      <w:bookmarkStart w:id="155" w:name="_Toc30752277"/>
      <w:bookmarkStart w:id="156" w:name="_Toc48497046"/>
      <w:bookmarkStart w:id="157" w:name="_Toc94437726"/>
      <w:del w:id="158" w:author="MENABENE Gian Luca (C.F.)" w:date="2025-03-20T12:10:00Z">
        <w:r w:rsidRPr="00152C46" w:rsidDel="008224BB">
          <w:delText>I</w:delText>
        </w:r>
        <w:r w:rsidR="00FB7735" w:rsidRPr="00152C46" w:rsidDel="008224BB">
          <w:delText xml:space="preserve">nteraction </w:delText>
        </w:r>
        <w:r w:rsidR="00E608F3" w:rsidRPr="00152C46" w:rsidDel="008224BB">
          <w:delText>with</w:delText>
        </w:r>
        <w:r w:rsidR="00FB7735" w:rsidRPr="00152C46" w:rsidDel="008224BB">
          <w:delText xml:space="preserve"> participating </w:delText>
        </w:r>
        <w:r w:rsidR="00E608F3" w:rsidRPr="00152C46" w:rsidDel="008224BB">
          <w:delText>ships</w:delText>
        </w:r>
      </w:del>
      <w:bookmarkEnd w:id="155"/>
      <w:bookmarkEnd w:id="156"/>
      <w:bookmarkEnd w:id="157"/>
      <w:ins w:id="159" w:author="MENABENE Gian Luca (C.F.)" w:date="2025-03-20T12:10:00Z">
        <w:r w:rsidR="008224BB">
          <w:t>situational awareness</w:t>
        </w:r>
      </w:ins>
    </w:p>
    <w:p w14:paraId="2A8E4ED4" w14:textId="77777777" w:rsidR="00FB7735" w:rsidRPr="00152C46" w:rsidRDefault="00FB7735" w:rsidP="00FB7735">
      <w:pPr>
        <w:pStyle w:val="Heading2separationline"/>
      </w:pPr>
    </w:p>
    <w:p w14:paraId="6583C3A0" w14:textId="77777777" w:rsidR="00E63018" w:rsidRPr="00D45AD2" w:rsidRDefault="00E63018" w:rsidP="00E63018">
      <w:pPr>
        <w:pStyle w:val="Corpotesto"/>
        <w:rPr>
          <w:ins w:id="160" w:author="MENABENE Gian Luca (C.F.)" w:date="2025-03-20T14:34:00Z"/>
          <w:highlight w:val="yellow"/>
        </w:rPr>
      </w:pPr>
      <w:bookmarkStart w:id="161" w:name="_Hlk47368286"/>
      <w:ins w:id="162" w:author="MENABENE Gian Luca (C.F.)" w:date="2025-03-20T14:34:00Z">
        <w:r w:rsidRPr="00D45AD2">
          <w:rPr>
            <w:highlight w:val="yellow"/>
          </w:rPr>
          <w:t>A key factor in maintaining the safety and efficiency of navigation and supporting the protection of the environment is for both VTS and all ships to maintain situational awareness.</w:t>
        </w:r>
      </w:ins>
    </w:p>
    <w:p w14:paraId="0AF4B36F" w14:textId="77777777" w:rsidR="00E63018" w:rsidRPr="00D45AD2" w:rsidRDefault="00E63018" w:rsidP="00E63018">
      <w:pPr>
        <w:pStyle w:val="Corpotesto"/>
        <w:rPr>
          <w:ins w:id="163" w:author="MENABENE Gian Luca (C.F.)" w:date="2025-03-20T14:34:00Z"/>
          <w:highlight w:val="yellow"/>
        </w:rPr>
      </w:pPr>
      <w:ins w:id="164" w:author="MENABENE Gian Luca (C.F.)" w:date="2025-03-20T14:34:00Z">
        <w:r w:rsidRPr="00D45AD2">
          <w:rPr>
            <w:highlight w:val="yellow"/>
          </w:rPr>
          <w:t>The International Dictionary of Marine Aids to Navigation (IALA Dictionary) [</w:t>
        </w:r>
        <w:r>
          <w:rPr>
            <w:highlight w:val="yellow"/>
          </w:rPr>
          <w:t>8</w:t>
        </w:r>
        <w:r w:rsidRPr="00D45AD2">
          <w:rPr>
            <w:highlight w:val="yellow"/>
          </w:rPr>
          <w:t>] defines situational awareness as:</w:t>
        </w:r>
      </w:ins>
    </w:p>
    <w:p w14:paraId="689468C9" w14:textId="77777777" w:rsidR="00E63018" w:rsidRPr="00D45AD2" w:rsidRDefault="00E63018" w:rsidP="00E63018">
      <w:pPr>
        <w:pStyle w:val="Corpotesto"/>
        <w:rPr>
          <w:ins w:id="165" w:author="MENABENE Gian Luca (C.F.)" w:date="2025-03-20T14:34:00Z"/>
          <w:i/>
          <w:iCs/>
          <w:highlight w:val="yellow"/>
        </w:rPr>
      </w:pPr>
      <w:bookmarkStart w:id="166" w:name="_Hlk161041409"/>
      <w:ins w:id="167" w:author="MENABENE Gian Luca (C.F.)" w:date="2025-03-20T14:34:00Z">
        <w:r w:rsidRPr="00D45AD2">
          <w:rPr>
            <w:i/>
            <w:iCs/>
            <w:highlight w:val="yellow"/>
          </w:rPr>
          <w:t xml:space="preserve">Situational awareness refers to the ability to identify, process and comprehend the critical elements of information about what is happening in the surrounding environment at any given time. </w:t>
        </w:r>
      </w:ins>
    </w:p>
    <w:p w14:paraId="2084E174" w14:textId="77777777" w:rsidR="00E63018" w:rsidRPr="00D45AD2" w:rsidRDefault="00E63018" w:rsidP="00E63018">
      <w:pPr>
        <w:pStyle w:val="Corpotesto"/>
        <w:rPr>
          <w:ins w:id="168" w:author="MENABENE Gian Luca (C.F.)" w:date="2025-03-20T14:34:00Z"/>
          <w:i/>
          <w:iCs/>
          <w:highlight w:val="yellow"/>
        </w:rPr>
      </w:pPr>
      <w:ins w:id="169" w:author="MENABENE Gian Luca (C.F.)" w:date="2025-03-20T14:34:00Z">
        <w:r w:rsidRPr="00D45AD2">
          <w:rPr>
            <w:i/>
            <w:iCs/>
            <w:highlight w:val="yellow"/>
          </w:rPr>
          <w:t>It involves being aware of what is happening around you and understanding how that information, events, and your own actions will impact your goals and objectives, both immediately and in the near future.</w:t>
        </w:r>
      </w:ins>
    </w:p>
    <w:bookmarkEnd w:id="166"/>
    <w:p w14:paraId="24C9F157" w14:textId="77777777" w:rsidR="00E63018" w:rsidRPr="00D45AD2" w:rsidRDefault="00E63018" w:rsidP="00E63018">
      <w:pPr>
        <w:pStyle w:val="Corpotesto"/>
        <w:rPr>
          <w:ins w:id="170" w:author="MENABENE Gian Luca (C.F.)" w:date="2025-03-20T14:34:00Z"/>
          <w:highlight w:val="yellow"/>
        </w:rPr>
      </w:pPr>
      <w:ins w:id="171" w:author="MENABENE Gian Luca (C.F.)" w:date="2025-03-20T14:34:00Z">
        <w:r w:rsidRPr="00D45AD2">
          <w:rPr>
            <w:highlight w:val="yellow"/>
          </w:rPr>
          <w:t>Interaction between VTS and ships, whether by VHF voice or digital means, should be managed to ensure that situational awareness is effectively maintained from the perspectives of both VTS and participating ships.</w:t>
        </w:r>
      </w:ins>
    </w:p>
    <w:p w14:paraId="1D8602E9" w14:textId="77777777" w:rsidR="00E63018" w:rsidRPr="00E63018" w:rsidRDefault="00E63018" w:rsidP="00E63018">
      <w:pPr>
        <w:pStyle w:val="Corpotesto"/>
        <w:rPr>
          <w:ins w:id="172" w:author="MENABENE Gian Luca (C.F.)" w:date="2025-03-20T14:34:00Z"/>
          <w:color w:val="000000"/>
          <w:rPrChange w:id="173" w:author="MENABENE Gian Luca (C.F.)" w:date="2025-03-20T14:34:00Z">
            <w:rPr>
              <w:ins w:id="174" w:author="MENABENE Gian Luca (C.F.)" w:date="2025-03-20T14:34:00Z"/>
              <w:highlight w:val="yellow"/>
            </w:rPr>
          </w:rPrChange>
        </w:rPr>
        <w:pPrChange w:id="175" w:author="MENABENE Gian Luca (C.F.)" w:date="2025-03-20T14:34:00Z">
          <w:pPr>
            <w:pStyle w:val="Titolo3"/>
          </w:pPr>
        </w:pPrChange>
      </w:pPr>
    </w:p>
    <w:p w14:paraId="42A7D4F3" w14:textId="140EF97E" w:rsidR="00691593" w:rsidRPr="00435FDB" w:rsidRDefault="008224BB" w:rsidP="00691593">
      <w:pPr>
        <w:pStyle w:val="Titolo3"/>
        <w:rPr>
          <w:ins w:id="176" w:author="MENABENE Gian Luca (C.F.)" w:date="2025-03-20T11:39:00Z"/>
          <w:highlight w:val="yellow"/>
          <w:rPrChange w:id="177" w:author="MENABENE Gian Luca (C.F.)" w:date="2025-03-20T12:02:00Z">
            <w:rPr>
              <w:ins w:id="178" w:author="MENABENE Gian Luca (C.F.)" w:date="2025-03-20T11:39:00Z"/>
            </w:rPr>
          </w:rPrChange>
        </w:rPr>
      </w:pPr>
      <w:ins w:id="179" w:author="MENABENE Gian Luca (C.F.)" w:date="2025-03-20T12:10:00Z">
        <w:r>
          <w:rPr>
            <w:highlight w:val="yellow"/>
          </w:rPr>
          <w:t>Interact</w:t>
        </w:r>
      </w:ins>
      <w:ins w:id="180" w:author="MENABENE Gian Luca (C.F.)" w:date="2025-03-20T12:11:00Z">
        <w:r>
          <w:rPr>
            <w:highlight w:val="yellow"/>
          </w:rPr>
          <w:t>ion</w:t>
        </w:r>
      </w:ins>
    </w:p>
    <w:p w14:paraId="3072EF16" w14:textId="08D3D6D5" w:rsidR="00FD4537" w:rsidRDefault="0094209C" w:rsidP="00FD461D">
      <w:pPr>
        <w:spacing w:before="108"/>
        <w:ind w:right="144"/>
        <w:jc w:val="both"/>
        <w:rPr>
          <w:rFonts w:cstheme="minorHAnsi"/>
          <w:color w:val="000000"/>
          <w:sz w:val="22"/>
        </w:rPr>
      </w:pPr>
      <w:r>
        <w:rPr>
          <w:rFonts w:cstheme="minorHAnsi"/>
          <w:color w:val="000000"/>
          <w:sz w:val="22"/>
        </w:rPr>
        <w:t xml:space="preserve">Important </w:t>
      </w:r>
      <w:r w:rsidR="00FD4537">
        <w:rPr>
          <w:rFonts w:cstheme="minorHAnsi"/>
          <w:color w:val="000000"/>
          <w:sz w:val="22"/>
        </w:rPr>
        <w:t>considerations when interacting with participating ships include:</w:t>
      </w:r>
    </w:p>
    <w:p w14:paraId="444AF130" w14:textId="1325DE67" w:rsidR="00FD4537" w:rsidRDefault="00FD4537" w:rsidP="00780C0F">
      <w:pPr>
        <w:pStyle w:val="Bullet1"/>
      </w:pPr>
      <w:r w:rsidRPr="001D2B71">
        <w:t>IMO</w:t>
      </w:r>
      <w:r w:rsidRPr="00FD4537">
        <w:t xml:space="preserve"> </w:t>
      </w:r>
      <w:r w:rsidRPr="0063649E">
        <w:t xml:space="preserve">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w:t>
      </w:r>
      <w:r w:rsidRPr="00A87F1C">
        <w:rPr>
          <w:i/>
          <w:iCs/>
        </w:rPr>
        <w:t xml:space="preserve"> for Vessel Traffic Services</w:t>
      </w:r>
      <w:r w:rsidRPr="00FD4537">
        <w:t xml:space="preserve"> states that:</w:t>
      </w:r>
    </w:p>
    <w:p w14:paraId="0A13A23F" w14:textId="77777777" w:rsidR="00FD4537" w:rsidRPr="00152C46" w:rsidRDefault="00FD4537" w:rsidP="00A87F1C">
      <w:pPr>
        <w:pStyle w:val="Quotationparagraph"/>
      </w:pPr>
      <w:r w:rsidRPr="00152C46">
        <w:t>“</w:t>
      </w:r>
      <w:r w:rsidRPr="00CE1E8B">
        <w:t>Nothing in these Guidelines changes the Master's ultimate responsibility for all aspects of the operation of the ship including the responsibility for safe navigation</w:t>
      </w:r>
      <w:r w:rsidRPr="00152C46">
        <w:t>.”</w:t>
      </w:r>
      <w:r>
        <w:t>;</w:t>
      </w:r>
    </w:p>
    <w:p w14:paraId="2E43FC44" w14:textId="293F233E" w:rsidR="00FD4537" w:rsidRDefault="006802B4" w:rsidP="00836127">
      <w:pPr>
        <w:pStyle w:val="Bullet1"/>
        <w:jc w:val="both"/>
        <w:pPrChange w:id="181" w:author="MENABENE Gian Luca (C.F.)" w:date="2025-03-20T14:14:00Z">
          <w:pPr>
            <w:pStyle w:val="Bullet1"/>
          </w:pPr>
        </w:pPrChange>
      </w:pPr>
      <w:r>
        <w:t>T</w:t>
      </w:r>
      <w:r w:rsidR="0043412E">
        <w:t xml:space="preserve">here are </w:t>
      </w:r>
      <w:r w:rsidR="00FD4537">
        <w:t xml:space="preserve">implications of providing </w:t>
      </w:r>
      <w:r w:rsidR="00FD4537" w:rsidRPr="00FD4537">
        <w:t>information, warning, advice</w:t>
      </w:r>
      <w:r w:rsidR="008064F7">
        <w:t>,</w:t>
      </w:r>
      <w:r w:rsidR="00FD4537" w:rsidRPr="00FD4537">
        <w:t xml:space="preserve"> or instruction</w:t>
      </w:r>
      <w:r w:rsidR="00FD4537">
        <w:t xml:space="preserve"> as defined in </w:t>
      </w:r>
      <w:r w:rsidR="00E31A20" w:rsidRPr="00E31A20">
        <w:t xml:space="preserve">IMO Resolution </w:t>
      </w:r>
      <w:r w:rsidR="00E31A20" w:rsidRPr="00A87F1C">
        <w:rPr>
          <w:i/>
          <w:iCs/>
        </w:rPr>
        <w:t>A.918(22) Standard Marine Communication Phrases (</w:t>
      </w:r>
      <w:r w:rsidR="00FD4537" w:rsidRPr="00A87F1C">
        <w:rPr>
          <w:i/>
          <w:iCs/>
        </w:rPr>
        <w:t>SMCP</w:t>
      </w:r>
      <w:r w:rsidR="00E31A20" w:rsidRPr="00A87F1C">
        <w:rPr>
          <w:i/>
          <w:iCs/>
        </w:rPr>
        <w:t>)</w:t>
      </w:r>
      <w:r w:rsidR="005E1634">
        <w:t xml:space="preserve"> </w:t>
      </w:r>
      <w:r w:rsidR="005E1634">
        <w:fldChar w:fldCharType="begin"/>
      </w:r>
      <w:r w:rsidR="005E1634">
        <w:instrText xml:space="preserve"> REF _Ref79660341 \r \h </w:instrText>
      </w:r>
      <w:r w:rsidR="00836127">
        <w:instrText xml:space="preserve"> \* MERGEFORMAT </w:instrText>
      </w:r>
      <w:r w:rsidR="005E1634">
        <w:fldChar w:fldCharType="separate"/>
      </w:r>
      <w:r w:rsidR="005E1634">
        <w:t>[</w:t>
      </w:r>
      <w:r w:rsidR="00783272">
        <w:t>5</w:t>
      </w:r>
      <w:r w:rsidR="005E1634">
        <w:t>]</w:t>
      </w:r>
      <w:r w:rsidR="005E1634">
        <w:fldChar w:fldCharType="end"/>
      </w:r>
      <w:r w:rsidR="005E1634">
        <w:t>.</w:t>
      </w:r>
      <w:r w:rsidR="000D3F69" w:rsidRPr="000D3F69">
        <w:t xml:space="preserve"> </w:t>
      </w:r>
      <w:r w:rsidR="000D3F69">
        <w:t>In particular, w</w:t>
      </w:r>
      <w:r w:rsidR="000D3F69" w:rsidRPr="00FD4537">
        <w:t>hen an instruction is issued, the recipient has a legal obligation to comply with this message unless the master considers that contradictory safety and/or marine environ</w:t>
      </w:r>
      <w:r w:rsidR="000D3F69">
        <w:t>ment protection reasons exist</w:t>
      </w:r>
      <w:r>
        <w:t>;</w:t>
      </w:r>
    </w:p>
    <w:p w14:paraId="77F38222" w14:textId="06A084E2" w:rsidR="003D1B55" w:rsidRPr="0063649E" w:rsidRDefault="00FD4537" w:rsidP="00836127">
      <w:pPr>
        <w:pStyle w:val="Bullet1"/>
        <w:jc w:val="both"/>
        <w:pPrChange w:id="182" w:author="MENABENE Gian Luca (C.F.)" w:date="2025-03-20T14:14:00Z">
          <w:pPr>
            <w:pStyle w:val="Bullet1"/>
          </w:pPr>
        </w:pPrChange>
      </w:pPr>
      <w:r>
        <w:t>I</w:t>
      </w:r>
      <w:r w:rsidRPr="00FD4537">
        <w:t xml:space="preserve">rrespective of whether the service is initiated by the VTS or the participating ship, care should be </w:t>
      </w:r>
      <w:r w:rsidRPr="0063649E">
        <w:t>taken that VTS operations do not encroach upon the master's responsibility for safe navigation</w:t>
      </w:r>
      <w:r w:rsidR="0024539E" w:rsidRPr="0063649E">
        <w:t>;</w:t>
      </w:r>
      <w:r w:rsidRPr="0063649E">
        <w:t xml:space="preserve"> </w:t>
      </w:r>
      <w:r w:rsidR="003D1B55" w:rsidRPr="0063649E">
        <w:t>and</w:t>
      </w:r>
    </w:p>
    <w:p w14:paraId="64B157F4" w14:textId="5A181F9F" w:rsidR="0053663F" w:rsidRPr="00152C46" w:rsidRDefault="0053663F" w:rsidP="00836127">
      <w:pPr>
        <w:pStyle w:val="Bullet1"/>
        <w:jc w:val="both"/>
        <w:pPrChange w:id="183" w:author="MENABENE Gian Luca (C.F.)" w:date="2025-03-20T14:14:00Z">
          <w:pPr>
            <w:pStyle w:val="Bullet1"/>
          </w:pPr>
        </w:pPrChange>
      </w:pPr>
      <w:bookmarkStart w:id="184" w:name="_Toc30752278"/>
      <w:bookmarkEnd w:id="161"/>
      <w:r w:rsidRPr="0063649E">
        <w:t xml:space="preserve">IMO 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 for</w:t>
      </w:r>
      <w:r w:rsidRPr="00A87F1C">
        <w:rPr>
          <w:i/>
          <w:iCs/>
        </w:rPr>
        <w:t xml:space="preserve"> Vessel Traffic Services</w:t>
      </w:r>
      <w:r w:rsidRPr="00755F89">
        <w:t xml:space="preserve"> </w:t>
      </w:r>
      <w:r>
        <w:t>emphas</w:t>
      </w:r>
      <w:r w:rsidR="006C118F">
        <w:t>ize</w:t>
      </w:r>
      <w:r>
        <w:t>s</w:t>
      </w:r>
      <w:r w:rsidRPr="00755F89">
        <w:t xml:space="preserve"> that VTS communications should be timely, clear, </w:t>
      </w:r>
      <w:r w:rsidR="00EA43B7" w:rsidRPr="00755F89">
        <w:t>concise,</w:t>
      </w:r>
      <w:r w:rsidRPr="00755F89">
        <w:t xml:space="preserve"> and unambiguous</w:t>
      </w:r>
      <w:r>
        <w:t>.</w:t>
      </w:r>
      <w:r w:rsidR="006C118F">
        <w:t xml:space="preserve"> </w:t>
      </w:r>
      <w:r>
        <w:t>T</w:t>
      </w:r>
      <w:r w:rsidRPr="0023653F">
        <w:t>he effective delivery of</w:t>
      </w:r>
      <w:r w:rsidR="00294DEC">
        <w:t xml:space="preserve"> a</w:t>
      </w:r>
      <w:r w:rsidRPr="0023653F">
        <w:t xml:space="preserve"> VTS is </w:t>
      </w:r>
      <w:r>
        <w:t xml:space="preserve">dependent on </w:t>
      </w:r>
      <w:r w:rsidRPr="0023653F">
        <w:t xml:space="preserve">the provision of precise and unambiguous voice communications to </w:t>
      </w:r>
      <w:r>
        <w:t xml:space="preserve">ships </w:t>
      </w:r>
      <w:r w:rsidRPr="0023653F">
        <w:t>and allied services</w:t>
      </w:r>
      <w:r>
        <w:t xml:space="preserve"> to </w:t>
      </w:r>
      <w:r w:rsidRPr="004578AF">
        <w:t>minim</w:t>
      </w:r>
      <w:r w:rsidR="006C118F">
        <w:t>ize</w:t>
      </w:r>
      <w:r w:rsidRPr="004578AF">
        <w:t xml:space="preserve"> the risk of unexpected and dangerous reactions</w:t>
      </w:r>
      <w:r w:rsidR="00EC05C2">
        <w:t>, considerations include:</w:t>
      </w:r>
      <w:r>
        <w:t xml:space="preserve"> </w:t>
      </w:r>
    </w:p>
    <w:p w14:paraId="028815BF" w14:textId="71E2C163" w:rsidR="0053663F" w:rsidRPr="00152C46" w:rsidRDefault="005E1634" w:rsidP="00836127">
      <w:pPr>
        <w:pStyle w:val="Bullet2"/>
        <w:jc w:val="both"/>
        <w:pPrChange w:id="185" w:author="MENABENE Gian Luca (C.F.)" w:date="2025-03-20T14:14:00Z">
          <w:pPr>
            <w:pStyle w:val="Bullet2"/>
          </w:pPr>
        </w:pPrChange>
      </w:pPr>
      <w:r>
        <w:t>P</w:t>
      </w:r>
      <w:r w:rsidR="0053663F" w:rsidRPr="00152C46">
        <w:t xml:space="preserve">hrases that are used on the bridge of the </w:t>
      </w:r>
      <w:r w:rsidR="0053663F">
        <w:t>ship</w:t>
      </w:r>
      <w:r w:rsidR="0053663F" w:rsidRPr="00152C46">
        <w:t>, in particular specific rudder or engine commands such as “Stop Engine” or “Hard to Starboard”, should n</w:t>
      </w:r>
      <w:r w:rsidR="0053663F">
        <w:t>ot</w:t>
      </w:r>
      <w:r w:rsidR="0053663F" w:rsidRPr="00152C46">
        <w:t xml:space="preserve"> be used by the VTS</w:t>
      </w:r>
      <w:r>
        <w:t>.</w:t>
      </w:r>
    </w:p>
    <w:p w14:paraId="39B6E0C2" w14:textId="01E87A83" w:rsidR="0053663F" w:rsidDel="00311357" w:rsidRDefault="005E1634" w:rsidP="00836127">
      <w:pPr>
        <w:pStyle w:val="Bullet2"/>
        <w:jc w:val="both"/>
        <w:rPr>
          <w:del w:id="186" w:author="MENABENE Gian Luca (C.F.)" w:date="2025-03-20T13:27:00Z"/>
        </w:rPr>
        <w:pPrChange w:id="187" w:author="MENABENE Gian Luca (C.F.)" w:date="2025-03-20T14:14:00Z">
          <w:pPr>
            <w:pStyle w:val="Bullet2"/>
          </w:pPr>
        </w:pPrChange>
      </w:pPr>
      <w:del w:id="188" w:author="MENABENE Gian Luca (C.F.)" w:date="2025-03-20T13:27:00Z">
        <w:r w:rsidDel="00311357">
          <w:delText>W</w:delText>
        </w:r>
        <w:r w:rsidR="0053663F" w:rsidRPr="00152C46" w:rsidDel="00311357">
          <w:delText xml:space="preserve">hile VHF is normally the primary communications medium for a </w:delText>
        </w:r>
        <w:r w:rsidR="00794B7A" w:rsidDel="00311357">
          <w:delText>VTS</w:delText>
        </w:r>
        <w:r w:rsidR="0053663F" w:rsidRPr="00152C46" w:rsidDel="00311357">
          <w:delText>, any available means may be used</w:delText>
        </w:r>
        <w:r w:rsidDel="00311357">
          <w:delText>.</w:delText>
        </w:r>
      </w:del>
    </w:p>
    <w:p w14:paraId="37D937F0" w14:textId="7637DD15" w:rsidR="0053663F" w:rsidRDefault="005E1634" w:rsidP="00836127">
      <w:pPr>
        <w:pStyle w:val="Bullet2"/>
        <w:jc w:val="both"/>
        <w:pPrChange w:id="189" w:author="MENABENE Gian Luca (C.F.)" w:date="2025-03-20T14:14:00Z">
          <w:pPr>
            <w:pStyle w:val="Bullet2"/>
          </w:pPr>
        </w:pPrChange>
      </w:pPr>
      <w:r>
        <w:t>T</w:t>
      </w:r>
      <w:r w:rsidR="0053663F" w:rsidRPr="0023653F">
        <w:t>he use of common communication phrases by VTS personnel reduce</w:t>
      </w:r>
      <w:r w:rsidR="0053663F">
        <w:t>s</w:t>
      </w:r>
      <w:r w:rsidR="0053663F" w:rsidRPr="0023653F">
        <w:t xml:space="preserve"> the opportunities for misunderstanding and the time required to communicate messages.</w:t>
      </w:r>
      <w:r w:rsidR="006C118F">
        <w:t xml:space="preserve"> </w:t>
      </w:r>
      <w:r w:rsidR="0053663F" w:rsidRPr="00152C46">
        <w:t xml:space="preserve">IALA has issued detailed guidance on communications in Recommendation </w:t>
      </w:r>
      <w:r w:rsidR="0053663F" w:rsidRPr="00A87F1C">
        <w:rPr>
          <w:i/>
          <w:iCs/>
        </w:rPr>
        <w:t>R1012 VTS Communications</w:t>
      </w:r>
      <w:r w:rsidR="005B12BF">
        <w:t xml:space="preserve"> </w:t>
      </w:r>
      <w:r>
        <w:fldChar w:fldCharType="begin"/>
      </w:r>
      <w:r>
        <w:instrText xml:space="preserve"> REF _Ref79660415 \r \h </w:instrText>
      </w:r>
      <w:r w:rsidR="00836127">
        <w:instrText xml:space="preserve"> \* MERGEFORMAT </w:instrText>
      </w:r>
      <w:r>
        <w:fldChar w:fldCharType="separate"/>
      </w:r>
      <w:r>
        <w:t>[</w:t>
      </w:r>
      <w:r w:rsidR="00783272">
        <w:t>6</w:t>
      </w:r>
      <w:r>
        <w:t>]</w:t>
      </w:r>
      <w:r>
        <w:fldChar w:fldCharType="end"/>
      </w:r>
      <w:r>
        <w:t xml:space="preserve"> </w:t>
      </w:r>
      <w:r w:rsidR="005B12BF">
        <w:t xml:space="preserve">and in </w:t>
      </w:r>
      <w:r w:rsidR="0053663F" w:rsidRPr="00780C0F">
        <w:t xml:space="preserve">Guideline </w:t>
      </w:r>
      <w:r w:rsidR="0053663F" w:rsidRPr="00A87F1C">
        <w:rPr>
          <w:i/>
          <w:iCs/>
        </w:rPr>
        <w:t>G1132 VTS Voice Communications</w:t>
      </w:r>
      <w:r w:rsidR="00837051" w:rsidRPr="00A87F1C">
        <w:rPr>
          <w:i/>
          <w:iCs/>
        </w:rPr>
        <w:t xml:space="preserve"> and Phraseology</w:t>
      </w:r>
      <w:r w:rsidR="000C3D03">
        <w:rPr>
          <w:i/>
          <w:iCs/>
        </w:rPr>
        <w:t xml:space="preserve"> </w:t>
      </w:r>
      <w:r w:rsidR="008A36C4" w:rsidRPr="00783272">
        <w:fldChar w:fldCharType="begin"/>
      </w:r>
      <w:r w:rsidR="008A36C4" w:rsidRPr="00A87F1C">
        <w:instrText xml:space="preserve"> REF _Ref79660963 \r \h  \* MERGEFORMAT </w:instrText>
      </w:r>
      <w:r w:rsidR="008A36C4" w:rsidRPr="00783272">
        <w:fldChar w:fldCharType="separate"/>
      </w:r>
      <w:r w:rsidR="008A36C4" w:rsidRPr="00A87F1C">
        <w:t>[</w:t>
      </w:r>
      <w:r w:rsidR="00783272">
        <w:t>7</w:t>
      </w:r>
      <w:r w:rsidR="008A36C4" w:rsidRPr="00A87F1C">
        <w:t>]</w:t>
      </w:r>
      <w:r w:rsidR="008A36C4" w:rsidRPr="00783272">
        <w:fldChar w:fldCharType="end"/>
      </w:r>
      <w:r w:rsidR="005B12BF">
        <w:t>,</w:t>
      </w:r>
      <w:r w:rsidR="0053663F" w:rsidRPr="00780C0F">
        <w:t xml:space="preserve"> and </w:t>
      </w:r>
      <w:r w:rsidR="005B12BF">
        <w:t>the p</w:t>
      </w:r>
      <w:r w:rsidR="0053663F" w:rsidRPr="00780C0F">
        <w:t>hraseology</w:t>
      </w:r>
      <w:r w:rsidR="00101801">
        <w:t xml:space="preserve"> and content </w:t>
      </w:r>
      <w:r w:rsidR="0053663F" w:rsidRPr="00152C46">
        <w:t xml:space="preserve">draw on </w:t>
      </w:r>
      <w:r w:rsidR="0090177F">
        <w:t xml:space="preserve">the </w:t>
      </w:r>
      <w:r w:rsidR="0053663F" w:rsidRPr="00152C46">
        <w:t>SMCP</w:t>
      </w:r>
      <w:r w:rsidR="0090177F">
        <w:t xml:space="preserve"> Resolution</w:t>
      </w:r>
      <w:r w:rsidR="0053663F" w:rsidRPr="00152C46">
        <w:t xml:space="preserve">. Message Markers are </w:t>
      </w:r>
      <w:r w:rsidR="0053663F">
        <w:t>essential</w:t>
      </w:r>
      <w:r w:rsidR="0053663F" w:rsidRPr="00152C46">
        <w:t xml:space="preserve"> in VTS Communications and assist whe</w:t>
      </w:r>
      <w:r w:rsidR="0053663F">
        <w:t>re</w:t>
      </w:r>
      <w:r w:rsidR="006B141F">
        <w:t xml:space="preserve"> language difficulties exist</w:t>
      </w:r>
      <w:ins w:id="190" w:author="MENABENE Gian Luca (C.F.)" w:date="2025-03-20T13:28:00Z">
        <w:r w:rsidR="00935A39">
          <w:t>.</w:t>
        </w:r>
      </w:ins>
      <w:del w:id="191" w:author="MENABENE Gian Luca (C.F.)" w:date="2025-03-20T13:28:00Z">
        <w:r w:rsidR="00C06FB6" w:rsidDel="00935A39">
          <w:delText>;</w:delText>
        </w:r>
      </w:del>
    </w:p>
    <w:p w14:paraId="2343CB48" w14:textId="77777777" w:rsidR="0053663F" w:rsidRPr="00435FDB" w:rsidRDefault="0053663F" w:rsidP="008224BB">
      <w:pPr>
        <w:pStyle w:val="Titolo3"/>
        <w:rPr>
          <w:highlight w:val="yellow"/>
          <w:rPrChange w:id="192" w:author="MENABENE Gian Luca (C.F.)" w:date="2025-03-20T12:02:00Z">
            <w:rPr/>
          </w:rPrChange>
        </w:rPr>
      </w:pPr>
      <w:bookmarkStart w:id="193" w:name="_Toc48497047"/>
      <w:bookmarkStart w:id="194" w:name="_Toc94437727"/>
      <w:r w:rsidRPr="00435FDB">
        <w:rPr>
          <w:highlight w:val="yellow"/>
          <w:rPrChange w:id="195" w:author="MENABENE Gian Luca (C.F.)" w:date="2025-03-20T12:02:00Z">
            <w:rPr/>
          </w:rPrChange>
        </w:rPr>
        <w:lastRenderedPageBreak/>
        <w:t>Message Markers</w:t>
      </w:r>
      <w:bookmarkEnd w:id="193"/>
      <w:bookmarkEnd w:id="194"/>
    </w:p>
    <w:p w14:paraId="2129C677" w14:textId="252893DA" w:rsidR="0053663F" w:rsidRDefault="00935A39" w:rsidP="00780C0F">
      <w:pPr>
        <w:pStyle w:val="Corpotesto"/>
      </w:pPr>
      <w:ins w:id="196" w:author="MENABENE Gian Luca (C.F.)" w:date="2025-03-20T13:31:00Z">
        <w:r w:rsidRPr="00152C46">
          <w:t>SMCP</w:t>
        </w:r>
        <w:r w:rsidRPr="00152C46">
          <w:t xml:space="preserve"> </w:t>
        </w:r>
        <w:r>
          <w:t xml:space="preserve">defines a number of </w:t>
        </w:r>
      </w:ins>
      <w:del w:id="197" w:author="MENABENE Gian Luca (C.F.)" w:date="2025-03-20T13:31:00Z">
        <w:r w:rsidR="0053663F" w:rsidRPr="00152C46" w:rsidDel="00935A39">
          <w:delText xml:space="preserve">There are eight </w:delText>
        </w:r>
      </w:del>
      <w:r w:rsidR="0053663F" w:rsidRPr="00152C46">
        <w:t xml:space="preserve">message markers </w:t>
      </w:r>
      <w:del w:id="198" w:author="MENABENE Gian Luca (C.F.)" w:date="2025-03-20T13:32:00Z">
        <w:r w:rsidR="0053663F" w:rsidRPr="00152C46" w:rsidDel="00935A39">
          <w:delText>as defined in</w:delText>
        </w:r>
      </w:del>
      <w:del w:id="199" w:author="MENABENE Gian Luca (C.F.)" w:date="2025-03-20T13:31:00Z">
        <w:r w:rsidR="0053663F" w:rsidRPr="00152C46" w:rsidDel="00935A39">
          <w:delText xml:space="preserve"> SMCP</w:delText>
        </w:r>
      </w:del>
      <w:del w:id="200" w:author="MENABENE Gian Luca (C.F.)" w:date="2025-03-20T13:32:00Z">
        <w:r w:rsidR="00EA43B7" w:rsidDel="00935A39">
          <w:delText xml:space="preserve">; </w:delText>
        </w:r>
      </w:del>
      <w:ins w:id="201" w:author="MENABENE Gian Luca (C.F.)" w:date="2025-03-20T13:32:00Z">
        <w:r>
          <w:t xml:space="preserve">that may be used by the VTS </w:t>
        </w:r>
      </w:ins>
      <w:del w:id="202" w:author="MENABENE Gian Luca (C.F.)" w:date="2025-03-20T13:32:00Z">
        <w:r w:rsidR="00EA43B7" w:rsidDel="00935A39">
          <w:delText>s</w:delText>
        </w:r>
        <w:r w:rsidR="0053663F" w:rsidRPr="00152C46" w:rsidDel="00935A39">
          <w:delText xml:space="preserve">even of them are </w:delText>
        </w:r>
        <w:r w:rsidR="0053663F" w:rsidRPr="006015CF" w:rsidDel="00935A39">
          <w:delText>recommended for use</w:delText>
        </w:r>
        <w:r w:rsidR="0053663F" w:rsidDel="00935A39">
          <w:delText xml:space="preserve"> </w:delText>
        </w:r>
        <w:r w:rsidR="0053663F" w:rsidRPr="00152C46" w:rsidDel="00935A39">
          <w:delText xml:space="preserve">by the VTS </w:delText>
        </w:r>
      </w:del>
      <w:r w:rsidR="0053663F" w:rsidRPr="00152C46">
        <w:t>to emphas</w:t>
      </w:r>
      <w:r w:rsidR="006C118F">
        <w:t>ize</w:t>
      </w:r>
      <w:r w:rsidR="0053663F" w:rsidRPr="00152C46">
        <w:t xml:space="preserve"> the content of the message or to ensure that the message will be properly understood</w:t>
      </w:r>
      <w:r w:rsidR="0053663F">
        <w:t>.</w:t>
      </w:r>
      <w:r w:rsidR="006C118F">
        <w:t xml:space="preserve"> </w:t>
      </w:r>
    </w:p>
    <w:p w14:paraId="5AAF8DC8" w14:textId="0EACD029" w:rsidR="0053663F" w:rsidRPr="00152C46" w:rsidRDefault="0053663F" w:rsidP="00780C0F">
      <w:pPr>
        <w:pStyle w:val="Corpotesto"/>
      </w:pPr>
      <w:r w:rsidRPr="00152C46">
        <w:t>Message markers precede the message or the corresponding part of the message</w:t>
      </w:r>
      <w:r>
        <w:t>. M</w:t>
      </w:r>
      <w:r w:rsidRPr="008F24FD">
        <w:t>essage marker</w:t>
      </w:r>
      <w:r>
        <w:t>s</w:t>
      </w:r>
      <w:r w:rsidRPr="008F24FD">
        <w:t xml:space="preserve"> clarif</w:t>
      </w:r>
      <w:r>
        <w:t>y</w:t>
      </w:r>
      <w:r w:rsidRPr="008F24FD">
        <w:t xml:space="preserve"> </w:t>
      </w:r>
      <w:r w:rsidRPr="00152C46">
        <w:t>whether the message</w:t>
      </w:r>
      <w:r w:rsidR="00504C28">
        <w:t xml:space="preserve"> </w:t>
      </w:r>
      <w:r w:rsidRPr="00152C46" w:rsidDel="00427362">
        <w:t>contains</w:t>
      </w:r>
      <w:r w:rsidRPr="00152C46">
        <w:t xml:space="preserve"> </w:t>
      </w:r>
      <w:r w:rsidR="00170456">
        <w:t>i</w:t>
      </w:r>
      <w:r w:rsidRPr="00152C46">
        <w:t xml:space="preserve">nformation, </w:t>
      </w:r>
      <w:r w:rsidR="00170456">
        <w:t>w</w:t>
      </w:r>
      <w:r w:rsidRPr="00152C46">
        <w:t xml:space="preserve">arning, </w:t>
      </w:r>
      <w:r w:rsidR="00210707">
        <w:t>a</w:t>
      </w:r>
      <w:r w:rsidRPr="00152C46">
        <w:t xml:space="preserve">dvice, </w:t>
      </w:r>
      <w:r w:rsidR="00210707">
        <w:t>i</w:t>
      </w:r>
      <w:r w:rsidRPr="00152C46">
        <w:t xml:space="preserve">nstruction, </w:t>
      </w:r>
      <w:r w:rsidR="00210707">
        <w:t>q</w:t>
      </w:r>
      <w:r w:rsidRPr="00152C46">
        <w:t xml:space="preserve">uestion, </w:t>
      </w:r>
      <w:r w:rsidR="00210707">
        <w:t>a</w:t>
      </w:r>
      <w:r w:rsidRPr="00152C46">
        <w:t xml:space="preserve">nswer or </w:t>
      </w:r>
      <w:r w:rsidR="00210707">
        <w:t>r</w:t>
      </w:r>
      <w:r w:rsidRPr="00152C46">
        <w:t>equest</w:t>
      </w:r>
      <w:r w:rsidR="00427362">
        <w:t>.</w:t>
      </w:r>
      <w:r w:rsidR="00F75174">
        <w:t xml:space="preserve"> </w:t>
      </w:r>
      <w:r w:rsidRPr="006E7751">
        <w:t xml:space="preserve">Message markers </w:t>
      </w:r>
      <w:r>
        <w:t xml:space="preserve">may also </w:t>
      </w:r>
      <w:r w:rsidRPr="006E7751">
        <w:t>be</w:t>
      </w:r>
      <w:r w:rsidRPr="00152C46">
        <w:t xml:space="preserve"> particularly </w:t>
      </w:r>
      <w:r w:rsidRPr="006E7751">
        <w:t xml:space="preserve">effective </w:t>
      </w:r>
      <w:r w:rsidRPr="00152C46">
        <w:t xml:space="preserve">when language difficulties are apparent between the VTS and the </w:t>
      </w:r>
      <w:r>
        <w:t>ship</w:t>
      </w:r>
      <w:r w:rsidRPr="00152C46">
        <w:t>.</w:t>
      </w:r>
    </w:p>
    <w:p w14:paraId="1BDF2799" w14:textId="357A637D" w:rsidR="0053663F" w:rsidRPr="00152C46" w:rsidRDefault="0053663F" w:rsidP="00780C0F">
      <w:pPr>
        <w:pStyle w:val="Corpotesto"/>
      </w:pPr>
      <w:r w:rsidRPr="00152C46">
        <w:t xml:space="preserve">It is best practice that </w:t>
      </w:r>
      <w:r w:rsidR="0060332B">
        <w:t xml:space="preserve">a </w:t>
      </w:r>
      <w:r w:rsidRPr="008F24FD">
        <w:t xml:space="preserve">VTS always uses </w:t>
      </w:r>
      <w:r w:rsidRPr="00152C46">
        <w:t xml:space="preserve">message markers </w:t>
      </w:r>
      <w:r w:rsidRPr="00C605EB">
        <w:t xml:space="preserve">when communicating </w:t>
      </w:r>
      <w:r w:rsidRPr="00152C46">
        <w:t xml:space="preserve">with </w:t>
      </w:r>
      <w:r>
        <w:t>ship</w:t>
      </w:r>
      <w:r w:rsidRPr="00152C46">
        <w:t xml:space="preserve">s. </w:t>
      </w:r>
      <w:r>
        <w:t>The use of</w:t>
      </w:r>
      <w:r w:rsidRPr="00152C46">
        <w:t xml:space="preserve"> message markers </w:t>
      </w:r>
      <w:r>
        <w:t xml:space="preserve">becomes critical </w:t>
      </w:r>
      <w:r w:rsidRPr="00152C46">
        <w:t>when responding to developing unsafe situations</w:t>
      </w:r>
      <w:r>
        <w:t>.</w:t>
      </w:r>
      <w:r w:rsidRPr="00152C46">
        <w:t xml:space="preserve"> </w:t>
      </w:r>
      <w:r>
        <w:t>I</w:t>
      </w:r>
      <w:r w:rsidRPr="00152C46">
        <w:t xml:space="preserve">n such circumstances a degree of stress or urgency frequently </w:t>
      </w:r>
      <w:r w:rsidR="0024539E" w:rsidRPr="00152C46">
        <w:t>exists,</w:t>
      </w:r>
      <w:r w:rsidRPr="00152C46">
        <w:t xml:space="preserve"> and the use of message markers can help to ensure that the purpose of each part of the message is clear and unambiguous.</w:t>
      </w:r>
    </w:p>
    <w:p w14:paraId="5AFEC84F" w14:textId="697B815E" w:rsidR="0053663F" w:rsidRDefault="0053663F" w:rsidP="00780C0F">
      <w:pPr>
        <w:pStyle w:val="Corpotesto"/>
        <w:rPr>
          <w:ins w:id="203" w:author="MENABENE Gian Luca (C.F.)" w:date="2025-03-20T11:40:00Z"/>
        </w:rPr>
      </w:pPr>
      <w:r w:rsidRPr="00152C46">
        <w:t xml:space="preserve">VTS </w:t>
      </w:r>
      <w:r>
        <w:t>p</w:t>
      </w:r>
      <w:r w:rsidRPr="00152C46">
        <w:t xml:space="preserve">roviders should </w:t>
      </w:r>
      <w:proofErr w:type="gramStart"/>
      <w:r w:rsidRPr="00152C46">
        <w:t>give particular consideration to</w:t>
      </w:r>
      <w:proofErr w:type="gramEnd"/>
      <w:r w:rsidRPr="00152C46">
        <w:t xml:space="preserve"> </w:t>
      </w:r>
      <w:r w:rsidR="00F54E33">
        <w:t xml:space="preserve">the </w:t>
      </w:r>
      <w:r w:rsidRPr="00152C46">
        <w:t>issu</w:t>
      </w:r>
      <w:r w:rsidR="00F54E33">
        <w:t>ing of</w:t>
      </w:r>
      <w:r w:rsidRPr="00152C46">
        <w:t xml:space="preserve"> wa</w:t>
      </w:r>
      <w:r w:rsidR="006B141F">
        <w:t xml:space="preserve">rnings, </w:t>
      </w:r>
      <w:r w:rsidR="008364D9">
        <w:t>advice,</w:t>
      </w:r>
      <w:r w:rsidR="006B141F">
        <w:t xml:space="preserve"> or instruction. </w:t>
      </w:r>
    </w:p>
    <w:p w14:paraId="061C920F" w14:textId="62E2A0A7" w:rsidR="00691593" w:rsidRPr="00435FDB" w:rsidRDefault="008224BB" w:rsidP="008224BB">
      <w:pPr>
        <w:pStyle w:val="Titolo2"/>
        <w:rPr>
          <w:ins w:id="204" w:author="MENABENE Gian Luca (C.F.)" w:date="2025-03-20T11:40:00Z"/>
          <w:highlight w:val="yellow"/>
          <w:rPrChange w:id="205" w:author="MENABENE Gian Luca (C.F.)" w:date="2025-03-20T12:01:00Z">
            <w:rPr>
              <w:ins w:id="206" w:author="MENABENE Gian Luca (C.F.)" w:date="2025-03-20T11:40:00Z"/>
            </w:rPr>
          </w:rPrChange>
        </w:rPr>
        <w:pPrChange w:id="207" w:author="MENABENE Gian Luca (C.F.)" w:date="2025-03-20T12:11:00Z">
          <w:pPr>
            <w:pStyle w:val="Titolo3"/>
          </w:pPr>
        </w:pPrChange>
      </w:pPr>
      <w:ins w:id="208" w:author="MENABENE Gian Luca (C.F.)" w:date="2025-03-20T12:12:00Z">
        <w:r>
          <w:rPr>
            <w:highlight w:val="yellow"/>
          </w:rPr>
          <w:t>ADAPTATION TO EVOLVING TECHNOLOGIES</w:t>
        </w:r>
      </w:ins>
    </w:p>
    <w:p w14:paraId="65F52B23" w14:textId="77777777" w:rsidR="002F0B3C" w:rsidRPr="00094C91" w:rsidRDefault="002F0B3C" w:rsidP="007B25D1">
      <w:pPr>
        <w:pStyle w:val="Titolo3"/>
        <w:rPr>
          <w:ins w:id="209" w:author="MENABENE Gian Luca (C.F.)" w:date="2025-03-20T11:57:00Z"/>
          <w:highlight w:val="yellow"/>
          <w:rPrChange w:id="210" w:author="MENABENE Gian Luca (C.F.)" w:date="2025-03-20T13:38:00Z">
            <w:rPr>
              <w:ins w:id="211" w:author="MENABENE Gian Luca (C.F.)" w:date="2025-03-20T11:57:00Z"/>
              <w:b/>
              <w:bCs/>
            </w:rPr>
          </w:rPrChange>
        </w:rPr>
        <w:pPrChange w:id="212" w:author="MENABENE Gian Luca (C.F.)" w:date="2025-03-20T14:41:00Z">
          <w:pPr>
            <w:pStyle w:val="Corpotesto"/>
            <w:numPr>
              <w:ilvl w:val="2"/>
              <w:numId w:val="2"/>
            </w:numPr>
            <w:ind w:left="2160" w:hanging="360"/>
          </w:pPr>
        </w:pPrChange>
      </w:pPr>
      <w:bookmarkStart w:id="213" w:name="_Toc193279109"/>
      <w:ins w:id="214" w:author="MENABENE Gian Luca (C.F.)" w:date="2025-03-20T11:57:00Z">
        <w:r w:rsidRPr="00094C91">
          <w:rPr>
            <w:highlight w:val="yellow"/>
            <w:rPrChange w:id="215" w:author="MENABENE Gian Luca (C.F.)" w:date="2025-03-20T13:38:00Z">
              <w:rPr>
                <w:b/>
                <w:bCs/>
              </w:rPr>
            </w:rPrChange>
          </w:rPr>
          <w:t>VTS</w:t>
        </w:r>
        <w:bookmarkEnd w:id="213"/>
      </w:ins>
    </w:p>
    <w:p w14:paraId="0984C738" w14:textId="77777777" w:rsidR="002F0B3C" w:rsidRPr="00435FDB" w:rsidRDefault="002F0B3C" w:rsidP="002F0B3C">
      <w:pPr>
        <w:pStyle w:val="Corpotesto"/>
        <w:rPr>
          <w:ins w:id="216" w:author="MENABENE Gian Luca (C.F.)" w:date="2025-03-20T11:57:00Z"/>
          <w:highlight w:val="yellow"/>
          <w:rPrChange w:id="217" w:author="MENABENE Gian Luca (C.F.)" w:date="2025-03-20T12:01:00Z">
            <w:rPr>
              <w:ins w:id="218" w:author="MENABENE Gian Luca (C.F.)" w:date="2025-03-20T11:57:00Z"/>
            </w:rPr>
          </w:rPrChange>
        </w:rPr>
      </w:pPr>
      <w:ins w:id="219" w:author="MENABENE Gian Luca (C.F.)" w:date="2025-03-20T11:57:00Z">
        <w:r w:rsidRPr="00435FDB">
          <w:rPr>
            <w:highlight w:val="yellow"/>
            <w:rPrChange w:id="220" w:author="MENABENE Gian Luca (C.F.)" w:date="2025-03-20T12:01:00Z">
              <w:rPr/>
            </w:rPrChange>
          </w:rPr>
          <w:t>In addition to sensors (e.g., radar, AIS, etc.) to monitor participating ships (position, course, etc.), VTS has achieved situational awareness through VHF voice communications and decision support tools.</w:t>
        </w:r>
      </w:ins>
    </w:p>
    <w:p w14:paraId="45DB593B" w14:textId="77777777" w:rsidR="002F0B3C" w:rsidRPr="00435FDB" w:rsidRDefault="002F0B3C" w:rsidP="002F0B3C">
      <w:pPr>
        <w:pStyle w:val="Corpotesto"/>
        <w:rPr>
          <w:ins w:id="221" w:author="MENABENE Gian Luca (C.F.)" w:date="2025-03-20T11:57:00Z"/>
          <w:highlight w:val="yellow"/>
          <w:rPrChange w:id="222" w:author="MENABENE Gian Luca (C.F.)" w:date="2025-03-20T12:01:00Z">
            <w:rPr>
              <w:ins w:id="223" w:author="MENABENE Gian Luca (C.F.)" w:date="2025-03-20T11:57:00Z"/>
            </w:rPr>
          </w:rPrChange>
        </w:rPr>
      </w:pPr>
      <w:ins w:id="224" w:author="MENABENE Gian Luca (C.F.)" w:date="2025-03-20T11:57:00Z">
        <w:r w:rsidRPr="00435FDB">
          <w:rPr>
            <w:highlight w:val="yellow"/>
            <w:rPrChange w:id="225" w:author="MENABENE Gian Luca (C.F.)" w:date="2025-03-20T12:01:00Z">
              <w:rPr/>
            </w:rPrChange>
          </w:rPr>
          <w:t>Key considerations to maintain situational awareness include the capability to:</w:t>
        </w:r>
      </w:ins>
    </w:p>
    <w:p w14:paraId="0AFAF485" w14:textId="77777777" w:rsidR="002F0B3C" w:rsidRPr="00435FDB" w:rsidRDefault="002F0B3C" w:rsidP="002F0B3C">
      <w:pPr>
        <w:pStyle w:val="Corpotesto"/>
        <w:numPr>
          <w:ilvl w:val="0"/>
          <w:numId w:val="91"/>
        </w:numPr>
        <w:rPr>
          <w:ins w:id="226" w:author="MENABENE Gian Luca (C.F.)" w:date="2025-03-20T11:57:00Z"/>
          <w:highlight w:val="yellow"/>
          <w:rPrChange w:id="227" w:author="MENABENE Gian Luca (C.F.)" w:date="2025-03-20T12:01:00Z">
            <w:rPr>
              <w:ins w:id="228" w:author="MENABENE Gian Luca (C.F.)" w:date="2025-03-20T11:57:00Z"/>
            </w:rPr>
          </w:rPrChange>
        </w:rPr>
      </w:pPr>
      <w:ins w:id="229" w:author="MENABENE Gian Luca (C.F.)" w:date="2025-03-20T11:57:00Z">
        <w:r w:rsidRPr="00435FDB">
          <w:rPr>
            <w:highlight w:val="yellow"/>
            <w:rPrChange w:id="230" w:author="MENABENE Gian Luca (C.F.)" w:date="2025-03-20T12:01:00Z">
              <w:rPr/>
            </w:rPrChange>
          </w:rPr>
          <w:t>Receive information and reports from participating ships as required by the VTS such as route information, course and speed, attributes, cargo, deficiencies, and communication methods by VHF voice, digital means or both.</w:t>
        </w:r>
      </w:ins>
    </w:p>
    <w:p w14:paraId="58833BC0" w14:textId="77777777" w:rsidR="002F0B3C" w:rsidRPr="00435FDB" w:rsidRDefault="002F0B3C" w:rsidP="002F0B3C">
      <w:pPr>
        <w:pStyle w:val="Corpotesto"/>
        <w:numPr>
          <w:ilvl w:val="0"/>
          <w:numId w:val="91"/>
        </w:numPr>
        <w:rPr>
          <w:ins w:id="231" w:author="MENABENE Gian Luca (C.F.)" w:date="2025-03-20T11:57:00Z"/>
          <w:highlight w:val="yellow"/>
          <w:rPrChange w:id="232" w:author="MENABENE Gian Luca (C.F.)" w:date="2025-03-20T12:01:00Z">
            <w:rPr>
              <w:ins w:id="233" w:author="MENABENE Gian Luca (C.F.)" w:date="2025-03-20T11:57:00Z"/>
            </w:rPr>
          </w:rPrChange>
        </w:rPr>
      </w:pPr>
      <w:ins w:id="234" w:author="MENABENE Gian Luca (C.F.)" w:date="2025-03-20T11:57:00Z">
        <w:r w:rsidRPr="00435FDB">
          <w:rPr>
            <w:highlight w:val="yellow"/>
            <w:rPrChange w:id="235" w:author="MENABENE Gian Luca (C.F.)" w:date="2025-03-20T12:01:00Z">
              <w:rPr/>
            </w:rPrChange>
          </w:rPr>
          <w:t>Maintain real-time awareness of, and acknowledge, who is in command of the ship at any given time, and of the communication technology or media available for interaction at all times.</w:t>
        </w:r>
      </w:ins>
    </w:p>
    <w:p w14:paraId="3D981FC0" w14:textId="3704C080" w:rsidR="002F0B3C" w:rsidRPr="00435FDB" w:rsidRDefault="002F0B3C" w:rsidP="007134E8">
      <w:pPr>
        <w:pStyle w:val="Corpotesto"/>
        <w:numPr>
          <w:ilvl w:val="0"/>
          <w:numId w:val="91"/>
        </w:numPr>
        <w:rPr>
          <w:ins w:id="236" w:author="MENABENE Gian Luca (C.F.)" w:date="2025-03-20T11:57:00Z"/>
          <w:highlight w:val="yellow"/>
          <w:rPrChange w:id="237" w:author="MENABENE Gian Luca (C.F.)" w:date="2025-03-20T12:01:00Z">
            <w:rPr>
              <w:ins w:id="238" w:author="MENABENE Gian Luca (C.F.)" w:date="2025-03-20T11:57:00Z"/>
            </w:rPr>
          </w:rPrChange>
        </w:rPr>
      </w:pPr>
      <w:ins w:id="239" w:author="MENABENE Gian Luca (C.F.)" w:date="2025-03-20T11:57:00Z">
        <w:r w:rsidRPr="00435FDB">
          <w:rPr>
            <w:highlight w:val="yellow"/>
            <w:rPrChange w:id="240" w:author="MENABENE Gian Luca (C.F.)" w:date="2025-03-20T12:01:00Z">
              <w:rPr/>
            </w:rPrChange>
          </w:rPr>
          <w:t>Use decision support tools</w:t>
        </w:r>
      </w:ins>
      <w:ins w:id="241" w:author="MENABENE Gian Luca (C.F.)" w:date="2025-03-20T14:45:00Z">
        <w:r w:rsidR="007134E8">
          <w:rPr>
            <w:highlight w:val="yellow"/>
          </w:rPr>
          <w:t>, as described in</w:t>
        </w:r>
      </w:ins>
      <w:ins w:id="242" w:author="MENABENE Gian Luca (C.F.)" w:date="2025-03-20T14:44:00Z">
        <w:r w:rsidR="007134E8">
          <w:rPr>
            <w:highlight w:val="yellow"/>
          </w:rPr>
          <w:t xml:space="preserve"> </w:t>
        </w:r>
        <w:r w:rsidR="007134E8" w:rsidRPr="007134E8">
          <w:rPr>
            <w:highlight w:val="yellow"/>
          </w:rPr>
          <w:t xml:space="preserve">IALA Guideline 1110 </w:t>
        </w:r>
        <w:r w:rsidR="007134E8" w:rsidRPr="007134E8">
          <w:rPr>
            <w:i/>
            <w:highlight w:val="yellow"/>
          </w:rPr>
          <w:t xml:space="preserve">The use of decision support tools for VTS personnel </w:t>
        </w:r>
        <w:r w:rsidR="007134E8" w:rsidRPr="007134E8">
          <w:rPr>
            <w:highlight w:val="yellow"/>
          </w:rPr>
          <w:t>[</w:t>
        </w:r>
      </w:ins>
      <w:ins w:id="243" w:author="MENABENE Gian Luca (C.F.)" w:date="2025-03-20T14:48:00Z">
        <w:r w:rsidR="007134E8">
          <w:rPr>
            <w:highlight w:val="yellow"/>
          </w:rPr>
          <w:t>8</w:t>
        </w:r>
      </w:ins>
      <w:ins w:id="244" w:author="MENABENE Gian Luca (C.F.)" w:date="2025-03-20T14:44:00Z">
        <w:r w:rsidR="007134E8" w:rsidRPr="007134E8">
          <w:rPr>
            <w:highlight w:val="yellow"/>
          </w:rPr>
          <w:t>]</w:t>
        </w:r>
      </w:ins>
      <w:ins w:id="245" w:author="MENABENE Gian Luca (C.F.)" w:date="2025-03-20T14:45:00Z">
        <w:r w:rsidR="007134E8">
          <w:rPr>
            <w:highlight w:val="yellow"/>
          </w:rPr>
          <w:t>,</w:t>
        </w:r>
      </w:ins>
      <w:ins w:id="246" w:author="MENABENE Gian Luca (C.F.)" w:date="2025-03-20T11:57:00Z">
        <w:r w:rsidRPr="00435FDB">
          <w:rPr>
            <w:highlight w:val="yellow"/>
            <w:rPrChange w:id="247" w:author="MENABENE Gian Luca (C.F.)" w:date="2025-03-20T12:01:00Z">
              <w:rPr/>
            </w:rPrChange>
          </w:rPr>
          <w:t xml:space="preserve"> to manage identified risks, support VTS personnel provide timely and relevant information, manage ship traffic, and respond to developing unsafe situations.</w:t>
        </w:r>
      </w:ins>
    </w:p>
    <w:p w14:paraId="6024FBC4" w14:textId="5DED5932" w:rsidR="007134E8" w:rsidRPr="007134E8" w:rsidRDefault="007134E8" w:rsidP="007134E8">
      <w:pPr>
        <w:pStyle w:val="Corpotesto"/>
        <w:numPr>
          <w:ilvl w:val="0"/>
          <w:numId w:val="91"/>
        </w:numPr>
        <w:rPr>
          <w:ins w:id="248" w:author="MENABENE Gian Luca (C.F.)" w:date="2025-03-20T14:43:00Z"/>
          <w:highlight w:val="yellow"/>
        </w:rPr>
        <w:pPrChange w:id="249" w:author="MENABENE Gian Luca (C.F.)" w:date="2025-03-20T14:45:00Z">
          <w:pPr>
            <w:pStyle w:val="Corpotesto"/>
            <w:numPr>
              <w:numId w:val="92"/>
            </w:numPr>
            <w:ind w:left="720" w:hanging="360"/>
          </w:pPr>
        </w:pPrChange>
      </w:pPr>
      <w:ins w:id="250" w:author="MENABENE Gian Luca (C.F.)" w:date="2025-03-20T14:46:00Z">
        <w:r>
          <w:rPr>
            <w:highlight w:val="yellow"/>
          </w:rPr>
          <w:t xml:space="preserve">Receive </w:t>
        </w:r>
      </w:ins>
      <w:ins w:id="251" w:author="MENABENE Gian Luca (C.F.)" w:date="2025-03-20T14:47:00Z">
        <w:r>
          <w:rPr>
            <w:highlight w:val="yellow"/>
          </w:rPr>
          <w:t xml:space="preserve">and exchange </w:t>
        </w:r>
      </w:ins>
      <w:ins w:id="252" w:author="MENABENE Gian Luca (C.F.)" w:date="2025-03-20T14:46:00Z">
        <w:r>
          <w:rPr>
            <w:highlight w:val="yellow"/>
          </w:rPr>
          <w:t>i</w:t>
        </w:r>
      </w:ins>
      <w:ins w:id="253" w:author="MENABENE Gian Luca (C.F.)" w:date="2025-03-20T14:43:00Z">
        <w:r w:rsidRPr="007134E8">
          <w:rPr>
            <w:highlight w:val="yellow"/>
          </w:rPr>
          <w:t>nformation and reports from allied services associated with ship movements and other factors influencing the waterway</w:t>
        </w:r>
      </w:ins>
      <w:ins w:id="254" w:author="MENABENE Gian Luca (C.F.)" w:date="2025-03-20T14:46:00Z">
        <w:r>
          <w:rPr>
            <w:highlight w:val="yellow"/>
          </w:rPr>
          <w:t>.</w:t>
        </w:r>
      </w:ins>
    </w:p>
    <w:p w14:paraId="1006CAEA" w14:textId="16EFF383" w:rsidR="002F0B3C" w:rsidRPr="00435FDB" w:rsidRDefault="002F0B3C" w:rsidP="002F0B3C">
      <w:pPr>
        <w:pStyle w:val="Corpotesto"/>
        <w:rPr>
          <w:ins w:id="255" w:author="MENABENE Gian Luca (C.F.)" w:date="2025-03-20T11:57:00Z"/>
          <w:highlight w:val="yellow"/>
          <w:rPrChange w:id="256" w:author="MENABENE Gian Luca (C.F.)" w:date="2025-03-20T12:01:00Z">
            <w:rPr>
              <w:ins w:id="257" w:author="MENABENE Gian Luca (C.F.)" w:date="2025-03-20T11:57:00Z"/>
            </w:rPr>
          </w:rPrChange>
        </w:rPr>
      </w:pPr>
      <w:ins w:id="258" w:author="MENABENE Gian Luca (C.F.)" w:date="2025-03-20T11:57:00Z">
        <w:r w:rsidRPr="00435FDB">
          <w:rPr>
            <w:highlight w:val="yellow"/>
            <w:rPrChange w:id="259" w:author="MENABENE Gian Luca (C.F.)" w:date="2025-03-20T12:01:00Z">
              <w:rPr/>
            </w:rPrChange>
          </w:rPr>
          <w:t>With the increasing complexity of maritime traffic, VTS must ensure effective interaction with participating ships using both VHF voice and digital means.</w:t>
        </w:r>
      </w:ins>
    </w:p>
    <w:p w14:paraId="6FA33564" w14:textId="77777777" w:rsidR="002F0B3C" w:rsidRPr="00094C91" w:rsidRDefault="002F0B3C" w:rsidP="007B25D1">
      <w:pPr>
        <w:pStyle w:val="Titolo3"/>
        <w:rPr>
          <w:ins w:id="260" w:author="MENABENE Gian Luca (C.F.)" w:date="2025-03-20T11:57:00Z"/>
          <w:highlight w:val="yellow"/>
          <w:rPrChange w:id="261" w:author="MENABENE Gian Luca (C.F.)" w:date="2025-03-20T13:38:00Z">
            <w:rPr>
              <w:ins w:id="262" w:author="MENABENE Gian Luca (C.F.)" w:date="2025-03-20T11:57:00Z"/>
              <w:b/>
              <w:bCs/>
            </w:rPr>
          </w:rPrChange>
        </w:rPr>
        <w:pPrChange w:id="263" w:author="MENABENE Gian Luca (C.F.)" w:date="2025-03-20T14:41:00Z">
          <w:pPr>
            <w:pStyle w:val="Corpotesto"/>
            <w:numPr>
              <w:ilvl w:val="2"/>
              <w:numId w:val="2"/>
            </w:numPr>
            <w:ind w:left="2160" w:hanging="360"/>
          </w:pPr>
        </w:pPrChange>
      </w:pPr>
      <w:bookmarkStart w:id="264" w:name="_Toc193279110"/>
      <w:ins w:id="265" w:author="MENABENE Gian Luca (C.F.)" w:date="2025-03-20T11:57:00Z">
        <w:r w:rsidRPr="00094C91">
          <w:rPr>
            <w:highlight w:val="yellow"/>
            <w:rPrChange w:id="266" w:author="MENABENE Gian Luca (C.F.)" w:date="2025-03-20T13:38:00Z">
              <w:rPr>
                <w:b/>
                <w:bCs/>
              </w:rPr>
            </w:rPrChange>
          </w:rPr>
          <w:t>Participating Ships</w:t>
        </w:r>
        <w:bookmarkEnd w:id="264"/>
      </w:ins>
    </w:p>
    <w:p w14:paraId="63443AFB" w14:textId="77777777" w:rsidR="002F0B3C" w:rsidRPr="00435FDB" w:rsidRDefault="002F0B3C" w:rsidP="002F0B3C">
      <w:pPr>
        <w:pStyle w:val="Corpotesto"/>
        <w:rPr>
          <w:ins w:id="267" w:author="MENABENE Gian Luca (C.F.)" w:date="2025-03-20T11:57:00Z"/>
          <w:highlight w:val="yellow"/>
          <w:rPrChange w:id="268" w:author="MENABENE Gian Luca (C.F.)" w:date="2025-03-20T12:01:00Z">
            <w:rPr>
              <w:ins w:id="269" w:author="MENABENE Gian Luca (C.F.)" w:date="2025-03-20T11:57:00Z"/>
            </w:rPr>
          </w:rPrChange>
        </w:rPr>
      </w:pPr>
      <w:ins w:id="270" w:author="MENABENE Gian Luca (C.F.)" w:date="2025-03-20T11:57:00Z">
        <w:r w:rsidRPr="00435FDB">
          <w:rPr>
            <w:highlight w:val="yellow"/>
            <w:rPrChange w:id="271" w:author="MENABENE Gian Luca (C.F.)" w:date="2025-03-20T12:01:00Z">
              <w:rPr/>
            </w:rPrChange>
          </w:rPr>
          <w:t>The use of VHF voice has ensured that all participants are able to monitor communication between each other and the VTS centre. That is, both sides of any exchanges are heard by all other ships.</w:t>
        </w:r>
      </w:ins>
    </w:p>
    <w:p w14:paraId="4B97A08D" w14:textId="77777777" w:rsidR="002F0B3C" w:rsidRPr="00435FDB" w:rsidRDefault="002F0B3C" w:rsidP="002F0B3C">
      <w:pPr>
        <w:pStyle w:val="Corpotesto"/>
        <w:rPr>
          <w:ins w:id="272" w:author="MENABENE Gian Luca (C.F.)" w:date="2025-03-20T11:57:00Z"/>
          <w:highlight w:val="yellow"/>
          <w:rPrChange w:id="273" w:author="MENABENE Gian Luca (C.F.)" w:date="2025-03-20T12:01:00Z">
            <w:rPr>
              <w:ins w:id="274" w:author="MENABENE Gian Luca (C.F.)" w:date="2025-03-20T11:57:00Z"/>
            </w:rPr>
          </w:rPrChange>
        </w:rPr>
      </w:pPr>
      <w:ins w:id="275" w:author="MENABENE Gian Luca (C.F.)" w:date="2025-03-20T11:57:00Z">
        <w:r w:rsidRPr="00435FDB">
          <w:rPr>
            <w:highlight w:val="yellow"/>
            <w:rPrChange w:id="276" w:author="MENABENE Gian Luca (C.F.)" w:date="2025-03-20T12:01:00Z">
              <w:rPr/>
            </w:rPrChange>
          </w:rPr>
          <w:t>VTS contributes to the situational awareness of participating ships by providing timely and relevant information on factors that may assist onboard decision-making through VHF communications.</w:t>
        </w:r>
      </w:ins>
    </w:p>
    <w:p w14:paraId="12F7143F" w14:textId="1C0AD946" w:rsidR="002F0B3C" w:rsidRPr="00435FDB" w:rsidRDefault="002F0B3C" w:rsidP="002F0B3C">
      <w:pPr>
        <w:pStyle w:val="Corpotesto"/>
        <w:rPr>
          <w:ins w:id="277" w:author="MENABENE Gian Luca (C.F.)" w:date="2025-03-20T11:57:00Z"/>
          <w:highlight w:val="yellow"/>
          <w:rPrChange w:id="278" w:author="MENABENE Gian Luca (C.F.)" w:date="2025-03-20T12:01:00Z">
            <w:rPr>
              <w:ins w:id="279" w:author="MENABENE Gian Luca (C.F.)" w:date="2025-03-20T11:57:00Z"/>
            </w:rPr>
          </w:rPrChange>
        </w:rPr>
      </w:pPr>
      <w:ins w:id="280" w:author="MENABENE Gian Luca (C.F.)" w:date="2025-03-20T11:57:00Z">
        <w:r w:rsidRPr="00435FDB">
          <w:rPr>
            <w:highlight w:val="yellow"/>
            <w:rPrChange w:id="281" w:author="MENABENE Gian Luca (C.F.)" w:date="2025-03-20T12:01:00Z">
              <w:rPr/>
            </w:rPrChange>
          </w:rPr>
          <w:t>It is vital to ensure all parties receive relevant information on factors that may influence onboard decision-making. Information should be provided in a timely manner</w:t>
        </w:r>
      </w:ins>
      <w:ins w:id="282" w:author="MENABENE Gian Luca (C.F.)" w:date="2025-03-20T14:51:00Z">
        <w:r w:rsidR="00D7268C">
          <w:rPr>
            <w:highlight w:val="yellow"/>
          </w:rPr>
          <w:t>,</w:t>
        </w:r>
      </w:ins>
      <w:ins w:id="283" w:author="MENABENE Gian Luca (C.F.)" w:date="2025-03-20T11:57:00Z">
        <w:r w:rsidRPr="00435FDB">
          <w:rPr>
            <w:highlight w:val="yellow"/>
            <w:rPrChange w:id="284" w:author="MENABENE Gian Luca (C.F.)" w:date="2025-03-20T12:01:00Z">
              <w:rPr/>
            </w:rPrChange>
          </w:rPr>
          <w:t xml:space="preserve"> </w:t>
        </w:r>
      </w:ins>
      <w:ins w:id="285" w:author="MENABENE Gian Luca (C.F.)" w:date="2025-03-20T14:50:00Z">
        <w:r w:rsidR="00D7268C">
          <w:rPr>
            <w:highlight w:val="yellow"/>
          </w:rPr>
          <w:t>irrespective of the communication means</w:t>
        </w:r>
      </w:ins>
      <w:ins w:id="286" w:author="MENABENE Gian Luca (C.F.)" w:date="2025-03-20T14:51:00Z">
        <w:r w:rsidR="00D7268C">
          <w:rPr>
            <w:highlight w:val="yellow"/>
          </w:rPr>
          <w:t xml:space="preserve"> used</w:t>
        </w:r>
      </w:ins>
      <w:ins w:id="287" w:author="MENABENE Gian Luca (C.F.)" w:date="2025-03-20T11:57:00Z">
        <w:r w:rsidRPr="00435FDB">
          <w:rPr>
            <w:highlight w:val="yellow"/>
            <w:rPrChange w:id="288" w:author="MENABENE Gian Luca (C.F.)" w:date="2025-03-20T12:01:00Z">
              <w:rPr/>
            </w:rPrChange>
          </w:rPr>
          <w:t>.</w:t>
        </w:r>
      </w:ins>
    </w:p>
    <w:p w14:paraId="2BD07241" w14:textId="3437C612" w:rsidR="002F0B3C" w:rsidRPr="00094C91" w:rsidRDefault="00D7268C" w:rsidP="00094C91">
      <w:pPr>
        <w:pStyle w:val="Titolo3"/>
        <w:rPr>
          <w:ins w:id="289" w:author="MENABENE Gian Luca (C.F.)" w:date="2025-03-20T11:57:00Z"/>
          <w:highlight w:val="yellow"/>
          <w:rPrChange w:id="290" w:author="MENABENE Gian Luca (C.F.)" w:date="2025-03-20T13:40:00Z">
            <w:rPr>
              <w:ins w:id="291" w:author="MENABENE Gian Luca (C.F.)" w:date="2025-03-20T11:57:00Z"/>
              <w:b/>
            </w:rPr>
          </w:rPrChange>
        </w:rPr>
        <w:pPrChange w:id="292" w:author="MENABENE Gian Luca (C.F.)" w:date="2025-03-20T13:40:00Z">
          <w:pPr>
            <w:pStyle w:val="Corpotesto"/>
            <w:numPr>
              <w:ilvl w:val="1"/>
              <w:numId w:val="2"/>
            </w:numPr>
            <w:ind w:left="1440" w:hanging="360"/>
          </w:pPr>
        </w:pPrChange>
      </w:pPr>
      <w:bookmarkStart w:id="293" w:name="_Toc193279111"/>
      <w:ins w:id="294" w:author="MENABENE Gian Luca (C.F.)" w:date="2025-03-20T11:57:00Z">
        <w:r w:rsidRPr="00D7268C">
          <w:rPr>
            <w:highlight w:val="yellow"/>
          </w:rPr>
          <w:t>Interaction</w:t>
        </w:r>
        <w:bookmarkEnd w:id="293"/>
      </w:ins>
    </w:p>
    <w:p w14:paraId="2434C077" w14:textId="77777777" w:rsidR="002F0B3C" w:rsidRPr="00435FDB" w:rsidRDefault="002F0B3C" w:rsidP="002F0B3C">
      <w:pPr>
        <w:pStyle w:val="Corpotesto"/>
        <w:rPr>
          <w:ins w:id="295" w:author="MENABENE Gian Luca (C.F.)" w:date="2025-03-20T11:57:00Z"/>
          <w:highlight w:val="yellow"/>
          <w:rPrChange w:id="296" w:author="MENABENE Gian Luca (C.F.)" w:date="2025-03-20T12:01:00Z">
            <w:rPr>
              <w:ins w:id="297" w:author="MENABENE Gian Luca (C.F.)" w:date="2025-03-20T11:57:00Z"/>
            </w:rPr>
          </w:rPrChange>
        </w:rPr>
      </w:pPr>
      <w:ins w:id="298" w:author="MENABENE Gian Luca (C.F.)" w:date="2025-03-20T11:57:00Z">
        <w:r w:rsidRPr="00435FDB">
          <w:rPr>
            <w:highlight w:val="yellow"/>
            <w:rPrChange w:id="299" w:author="MENABENE Gian Luca (C.F.)" w:date="2025-03-20T12:01:00Z">
              <w:rPr/>
            </w:rPrChange>
          </w:rPr>
          <w:t xml:space="preserve">VTS and participating ships should have the capability to interact via both VHF voice and digital means.  </w:t>
        </w:r>
        <w:bookmarkStart w:id="300" w:name="_Toc161257621"/>
        <w:bookmarkStart w:id="301" w:name="_Toc161304505"/>
        <w:bookmarkEnd w:id="300"/>
        <w:bookmarkEnd w:id="301"/>
        <w:r w:rsidRPr="00435FDB">
          <w:rPr>
            <w:highlight w:val="yellow"/>
            <w:rPrChange w:id="302" w:author="MENABENE Gian Luca (C.F.)" w:date="2025-03-20T12:01:00Z">
              <w:rPr/>
            </w:rPrChange>
          </w:rPr>
          <w:t>Significantly, interaction by digital means may include system-to-system, person-to-system, and system-to-person communication.</w:t>
        </w:r>
      </w:ins>
    </w:p>
    <w:p w14:paraId="16C84842" w14:textId="77777777" w:rsidR="002F0B3C" w:rsidRPr="00435FDB" w:rsidRDefault="002F0B3C" w:rsidP="002F0B3C">
      <w:pPr>
        <w:pStyle w:val="Corpotesto"/>
        <w:rPr>
          <w:ins w:id="303" w:author="MENABENE Gian Luca (C.F.)" w:date="2025-03-20T11:57:00Z"/>
          <w:highlight w:val="yellow"/>
          <w:rPrChange w:id="304" w:author="MENABENE Gian Luca (C.F.)" w:date="2025-03-20T12:01:00Z">
            <w:rPr>
              <w:ins w:id="305" w:author="MENABENE Gian Luca (C.F.)" w:date="2025-03-20T11:57:00Z"/>
            </w:rPr>
          </w:rPrChange>
        </w:rPr>
      </w:pPr>
      <w:ins w:id="306" w:author="MENABENE Gian Luca (C.F.)" w:date="2025-03-20T11:57:00Z">
        <w:r w:rsidRPr="00435FDB">
          <w:rPr>
            <w:highlight w:val="yellow"/>
            <w:rPrChange w:id="307" w:author="MENABENE Gian Luca (C.F.)" w:date="2025-03-20T12:01:00Z">
              <w:rPr/>
            </w:rPrChange>
          </w:rPr>
          <w:t xml:space="preserve">This requires not only embracing individual technologies but also implementing systems, processes and procedures to manage any communication means. All communications should be undertaken in a manner that </w:t>
        </w:r>
        <w:r w:rsidRPr="00435FDB">
          <w:rPr>
            <w:highlight w:val="yellow"/>
            <w:rPrChange w:id="308" w:author="MENABENE Gian Luca (C.F.)" w:date="2025-03-20T12:01:00Z">
              <w:rPr/>
            </w:rPrChange>
          </w:rPr>
          <w:lastRenderedPageBreak/>
          <w:t>ensures the interaction achieves the same meaning and intent to all participating ships and supports situational awareness.</w:t>
        </w:r>
      </w:ins>
    </w:p>
    <w:p w14:paraId="1C88DA34" w14:textId="77777777" w:rsidR="002F0B3C" w:rsidRPr="00435FDB" w:rsidRDefault="002F0B3C" w:rsidP="002F0B3C">
      <w:pPr>
        <w:pStyle w:val="Corpotesto"/>
        <w:rPr>
          <w:ins w:id="309" w:author="MENABENE Gian Luca (C.F.)" w:date="2025-03-20T11:57:00Z"/>
          <w:highlight w:val="yellow"/>
          <w:rPrChange w:id="310" w:author="MENABENE Gian Luca (C.F.)" w:date="2025-03-20T12:01:00Z">
            <w:rPr>
              <w:ins w:id="311" w:author="MENABENE Gian Luca (C.F.)" w:date="2025-03-20T11:57:00Z"/>
            </w:rPr>
          </w:rPrChange>
        </w:rPr>
      </w:pPr>
      <w:ins w:id="312" w:author="MENABENE Gian Luca (C.F.)" w:date="2025-03-20T11:57:00Z">
        <w:r w:rsidRPr="00435FDB">
          <w:rPr>
            <w:highlight w:val="yellow"/>
            <w:rPrChange w:id="313" w:author="MENABENE Gian Luca (C.F.)" w:date="2025-03-20T12:01:00Z">
              <w:rPr/>
            </w:rPrChange>
          </w:rPr>
          <w:t xml:space="preserve">With the transition to more digital interaction, it is important to recognise the use of the </w:t>
        </w:r>
        <w:proofErr w:type="gramStart"/>
        <w:r w:rsidRPr="00435FDB">
          <w:rPr>
            <w:highlight w:val="yellow"/>
            <w:rPrChange w:id="314" w:author="MENABENE Gian Luca (C.F.)" w:date="2025-03-20T12:01:00Z">
              <w:rPr/>
            </w:rPrChange>
          </w:rPr>
          <w:t>terms</w:t>
        </w:r>
        <w:proofErr w:type="gramEnd"/>
        <w:r w:rsidRPr="00435FDB">
          <w:rPr>
            <w:highlight w:val="yellow"/>
            <w:rPrChange w:id="315" w:author="MENABENE Gian Luca (C.F.)" w:date="2025-03-20T12:01:00Z">
              <w:rPr/>
            </w:rPrChange>
          </w:rPr>
          <w:t xml:space="preserve"> ‘</w:t>
        </w:r>
        <w:r w:rsidRPr="00435FDB">
          <w:rPr>
            <w:i/>
            <w:iCs/>
            <w:highlight w:val="yellow"/>
            <w:rPrChange w:id="316" w:author="MENABENE Gian Luca (C.F.)" w:date="2025-03-20T12:01:00Z">
              <w:rPr>
                <w:i/>
                <w:iCs/>
              </w:rPr>
            </w:rPrChange>
          </w:rPr>
          <w:t>interaction’</w:t>
        </w:r>
        <w:r w:rsidRPr="00435FDB">
          <w:rPr>
            <w:highlight w:val="yellow"/>
            <w:rPrChange w:id="317" w:author="MENABENE Gian Luca (C.F.)" w:date="2025-03-20T12:01:00Z">
              <w:rPr/>
            </w:rPrChange>
          </w:rPr>
          <w:t xml:space="preserve"> and ‘</w:t>
        </w:r>
        <w:r w:rsidRPr="00435FDB">
          <w:rPr>
            <w:i/>
            <w:iCs/>
            <w:highlight w:val="yellow"/>
            <w:rPrChange w:id="318" w:author="MENABENE Gian Luca (C.F.)" w:date="2025-03-20T12:01:00Z">
              <w:rPr>
                <w:i/>
                <w:iCs/>
              </w:rPr>
            </w:rPrChange>
          </w:rPr>
          <w:t>communication’</w:t>
        </w:r>
        <w:r w:rsidRPr="00435FDB">
          <w:rPr>
            <w:highlight w:val="yellow"/>
            <w:rPrChange w:id="319" w:author="MENABENE Gian Luca (C.F.)" w:date="2025-03-20T12:01:00Z">
              <w:rPr/>
            </w:rPrChange>
          </w:rPr>
          <w:t>, noting the IMO resolution for VTS uses the term ‘</w:t>
        </w:r>
        <w:r w:rsidRPr="00435FDB">
          <w:rPr>
            <w:i/>
            <w:iCs/>
            <w:highlight w:val="yellow"/>
            <w:rPrChange w:id="320" w:author="MENABENE Gian Luca (C.F.)" w:date="2025-03-20T12:01:00Z">
              <w:rPr>
                <w:i/>
                <w:iCs/>
              </w:rPr>
            </w:rPrChange>
          </w:rPr>
          <w:t>interaction’</w:t>
        </w:r>
        <w:r w:rsidRPr="00435FDB">
          <w:rPr>
            <w:highlight w:val="yellow"/>
            <w:rPrChange w:id="321" w:author="MENABENE Gian Luca (C.F.)" w:date="2025-03-20T12:01:00Z">
              <w:rPr/>
            </w:rPrChange>
          </w:rPr>
          <w:t xml:space="preserve"> in the definition of VTS. That is:</w:t>
        </w:r>
      </w:ins>
    </w:p>
    <w:p w14:paraId="4927C8A5" w14:textId="77777777" w:rsidR="002F0B3C" w:rsidRPr="00435FDB" w:rsidRDefault="002F0B3C" w:rsidP="002F0B3C">
      <w:pPr>
        <w:pStyle w:val="Corpotesto"/>
        <w:rPr>
          <w:ins w:id="322" w:author="MENABENE Gian Luca (C.F.)" w:date="2025-03-20T11:57:00Z"/>
          <w:highlight w:val="yellow"/>
          <w:rPrChange w:id="323" w:author="MENABENE Gian Luca (C.F.)" w:date="2025-03-20T12:01:00Z">
            <w:rPr>
              <w:ins w:id="324" w:author="MENABENE Gian Luca (C.F.)" w:date="2025-03-20T11:57:00Z"/>
            </w:rPr>
          </w:rPrChange>
        </w:rPr>
      </w:pPr>
      <w:ins w:id="325" w:author="MENABENE Gian Luca (C.F.)" w:date="2025-03-20T11:57:00Z">
        <w:r w:rsidRPr="00435FDB">
          <w:rPr>
            <w:highlight w:val="yellow"/>
            <w:rPrChange w:id="326" w:author="MENABENE Gian Luca (C.F.)" w:date="2025-03-20T12:01:00Z">
              <w:rPr/>
            </w:rPrChange>
          </w:rPr>
          <w:t>‘</w:t>
        </w:r>
        <w:r w:rsidRPr="00435FDB">
          <w:rPr>
            <w:i/>
            <w:iCs/>
            <w:highlight w:val="yellow"/>
            <w:rPrChange w:id="327" w:author="MENABENE Gian Luca (C.F.)" w:date="2025-03-20T12:01:00Z">
              <w:rPr>
                <w:i/>
                <w:iCs/>
              </w:rPr>
            </w:rPrChange>
          </w:rPr>
          <w:t xml:space="preserve">the capability to interact with vessel traffic and respond to developing </w:t>
        </w:r>
        <w:proofErr w:type="gramStart"/>
        <w:r w:rsidRPr="00435FDB">
          <w:rPr>
            <w:i/>
            <w:iCs/>
            <w:highlight w:val="yellow"/>
            <w:rPrChange w:id="328" w:author="MENABENE Gian Luca (C.F.)" w:date="2025-03-20T12:01:00Z">
              <w:rPr>
                <w:i/>
                <w:iCs/>
              </w:rPr>
            </w:rPrChange>
          </w:rPr>
          <w:t>situations’</w:t>
        </w:r>
        <w:proofErr w:type="gramEnd"/>
        <w:r w:rsidRPr="00435FDB">
          <w:rPr>
            <w:highlight w:val="yellow"/>
            <w:rPrChange w:id="329" w:author="MENABENE Gian Luca (C.F.)" w:date="2025-03-20T12:01:00Z">
              <w:rPr/>
            </w:rPrChange>
          </w:rPr>
          <w:t>.</w:t>
        </w:r>
      </w:ins>
    </w:p>
    <w:p w14:paraId="16492DEC" w14:textId="77777777" w:rsidR="002F0B3C" w:rsidRPr="00435FDB" w:rsidRDefault="002F0B3C" w:rsidP="002F0B3C">
      <w:pPr>
        <w:pStyle w:val="Corpotesto"/>
        <w:rPr>
          <w:ins w:id="330" w:author="MENABENE Gian Luca (C.F.)" w:date="2025-03-20T11:57:00Z"/>
          <w:highlight w:val="yellow"/>
          <w:rPrChange w:id="331" w:author="MENABENE Gian Luca (C.F.)" w:date="2025-03-20T12:01:00Z">
            <w:rPr>
              <w:ins w:id="332" w:author="MENABENE Gian Luca (C.F.)" w:date="2025-03-20T11:57:00Z"/>
            </w:rPr>
          </w:rPrChange>
        </w:rPr>
      </w:pPr>
      <w:ins w:id="333" w:author="MENABENE Gian Luca (C.F.)" w:date="2025-03-20T11:57:00Z">
        <w:r w:rsidRPr="00435FDB">
          <w:rPr>
            <w:highlight w:val="yellow"/>
            <w:rPrChange w:id="334" w:author="MENABENE Gian Luca (C.F.)" w:date="2025-03-20T12:01:00Z">
              <w:rPr/>
            </w:rPrChange>
          </w:rPr>
          <w:t>It is generally accepted that:</w:t>
        </w:r>
      </w:ins>
    </w:p>
    <w:p w14:paraId="10737142" w14:textId="77777777" w:rsidR="002F0B3C" w:rsidRPr="00435FDB" w:rsidRDefault="002F0B3C" w:rsidP="002F0B3C">
      <w:pPr>
        <w:pStyle w:val="Corpotesto"/>
        <w:numPr>
          <w:ilvl w:val="0"/>
          <w:numId w:val="96"/>
        </w:numPr>
        <w:rPr>
          <w:ins w:id="335" w:author="MENABENE Gian Luca (C.F.)" w:date="2025-03-20T11:57:00Z"/>
          <w:highlight w:val="yellow"/>
          <w:rPrChange w:id="336" w:author="MENABENE Gian Luca (C.F.)" w:date="2025-03-20T12:01:00Z">
            <w:rPr>
              <w:ins w:id="337" w:author="MENABENE Gian Luca (C.F.)" w:date="2025-03-20T11:57:00Z"/>
            </w:rPr>
          </w:rPrChange>
        </w:rPr>
      </w:pPr>
      <w:ins w:id="338" w:author="MENABENE Gian Luca (C.F.)" w:date="2025-03-20T11:57:00Z">
        <w:r w:rsidRPr="00435FDB">
          <w:rPr>
            <w:highlight w:val="yellow"/>
            <w:u w:val="single"/>
            <w:rPrChange w:id="339" w:author="MENABENE Gian Luca (C.F.)" w:date="2025-03-20T12:01:00Z">
              <w:rPr>
                <w:u w:val="single"/>
              </w:rPr>
            </w:rPrChange>
          </w:rPr>
          <w:t>Communication</w:t>
        </w:r>
        <w:r w:rsidRPr="00435FDB">
          <w:rPr>
            <w:highlight w:val="yellow"/>
            <w:rPrChange w:id="340" w:author="MENABENE Gian Luca (C.F.)" w:date="2025-03-20T12:01:00Z">
              <w:rPr/>
            </w:rPrChange>
          </w:rPr>
          <w:t xml:space="preserve"> - refers to the act of sharing information</w:t>
        </w:r>
      </w:ins>
    </w:p>
    <w:p w14:paraId="37CC9F22" w14:textId="77777777" w:rsidR="002F0B3C" w:rsidRPr="00435FDB" w:rsidRDefault="002F0B3C" w:rsidP="002F0B3C">
      <w:pPr>
        <w:pStyle w:val="Corpotesto"/>
        <w:numPr>
          <w:ilvl w:val="0"/>
          <w:numId w:val="96"/>
        </w:numPr>
        <w:rPr>
          <w:ins w:id="341" w:author="MENABENE Gian Luca (C.F.)" w:date="2025-03-20T11:57:00Z"/>
          <w:highlight w:val="yellow"/>
          <w:rPrChange w:id="342" w:author="MENABENE Gian Luca (C.F.)" w:date="2025-03-20T12:01:00Z">
            <w:rPr>
              <w:ins w:id="343" w:author="MENABENE Gian Luca (C.F.)" w:date="2025-03-20T11:57:00Z"/>
            </w:rPr>
          </w:rPrChange>
        </w:rPr>
      </w:pPr>
      <w:ins w:id="344" w:author="MENABENE Gian Luca (C.F.)" w:date="2025-03-20T11:57:00Z">
        <w:r w:rsidRPr="00435FDB">
          <w:rPr>
            <w:highlight w:val="yellow"/>
            <w:u w:val="single"/>
            <w:rPrChange w:id="345" w:author="MENABENE Gian Luca (C.F.)" w:date="2025-03-20T12:01:00Z">
              <w:rPr>
                <w:u w:val="single"/>
              </w:rPr>
            </w:rPrChange>
          </w:rPr>
          <w:t>Interaction</w:t>
        </w:r>
        <w:r w:rsidRPr="00435FDB">
          <w:rPr>
            <w:highlight w:val="yellow"/>
            <w:rPrChange w:id="346" w:author="MENABENE Gian Luca (C.F.)" w:date="2025-03-20T12:01:00Z">
              <w:rPr/>
            </w:rPrChange>
          </w:rPr>
          <w:t xml:space="preserve"> - refers to acting in such a manner so as to affect the other.</w:t>
        </w:r>
      </w:ins>
    </w:p>
    <w:p w14:paraId="4001B0FF" w14:textId="77777777" w:rsidR="002F0B3C" w:rsidRPr="00435FDB" w:rsidRDefault="002F0B3C" w:rsidP="002F0B3C">
      <w:pPr>
        <w:pStyle w:val="Corpotesto"/>
        <w:rPr>
          <w:ins w:id="347" w:author="MENABENE Gian Luca (C.F.)" w:date="2025-03-20T11:57:00Z"/>
          <w:i/>
          <w:iCs/>
          <w:highlight w:val="yellow"/>
          <w:rPrChange w:id="348" w:author="MENABENE Gian Luca (C.F.)" w:date="2025-03-20T12:01:00Z">
            <w:rPr>
              <w:ins w:id="349" w:author="MENABENE Gian Luca (C.F.)" w:date="2025-03-20T11:57:00Z"/>
              <w:i/>
              <w:iCs/>
            </w:rPr>
          </w:rPrChange>
        </w:rPr>
      </w:pPr>
      <w:ins w:id="350" w:author="MENABENE Gian Luca (C.F.)" w:date="2025-03-20T11:57:00Z">
        <w:r w:rsidRPr="00435FDB">
          <w:rPr>
            <w:highlight w:val="yellow"/>
            <w:rPrChange w:id="351" w:author="MENABENE Gian Luca (C.F.)" w:date="2025-03-20T12:01:00Z">
              <w:rPr/>
            </w:rPrChange>
          </w:rPr>
          <w:t>The key difference between ‘</w:t>
        </w:r>
        <w:r w:rsidRPr="00435FDB">
          <w:rPr>
            <w:i/>
            <w:iCs/>
            <w:highlight w:val="yellow"/>
            <w:rPrChange w:id="352" w:author="MENABENE Gian Luca (C.F.)" w:date="2025-03-20T12:01:00Z">
              <w:rPr>
                <w:i/>
                <w:iCs/>
              </w:rPr>
            </w:rPrChange>
          </w:rPr>
          <w:t>communication’</w:t>
        </w:r>
        <w:r w:rsidRPr="00435FDB">
          <w:rPr>
            <w:highlight w:val="yellow"/>
            <w:rPrChange w:id="353" w:author="MENABENE Gian Luca (C.F.)" w:date="2025-03-20T12:01:00Z">
              <w:rPr/>
            </w:rPrChange>
          </w:rPr>
          <w:t xml:space="preserve"> and ‘</w:t>
        </w:r>
        <w:r w:rsidRPr="00435FDB">
          <w:rPr>
            <w:i/>
            <w:iCs/>
            <w:highlight w:val="yellow"/>
            <w:rPrChange w:id="354" w:author="MENABENE Gian Luca (C.F.)" w:date="2025-03-20T12:01:00Z">
              <w:rPr>
                <w:i/>
                <w:iCs/>
              </w:rPr>
            </w:rPrChange>
          </w:rPr>
          <w:t>interaction’</w:t>
        </w:r>
        <w:r w:rsidRPr="00435FDB">
          <w:rPr>
            <w:highlight w:val="yellow"/>
            <w:rPrChange w:id="355" w:author="MENABENE Gian Luca (C.F.)" w:date="2025-03-20T12:01:00Z">
              <w:rPr/>
            </w:rPrChange>
          </w:rPr>
          <w:t xml:space="preserve"> is that ‘</w:t>
        </w:r>
        <w:r w:rsidRPr="00435FDB">
          <w:rPr>
            <w:i/>
            <w:iCs/>
            <w:highlight w:val="yellow"/>
            <w:rPrChange w:id="356" w:author="MENABENE Gian Luca (C.F.)" w:date="2025-03-20T12:01:00Z">
              <w:rPr>
                <w:i/>
                <w:iCs/>
              </w:rPr>
            </w:rPrChange>
          </w:rPr>
          <w:t>interaction’</w:t>
        </w:r>
        <w:r w:rsidRPr="00435FDB">
          <w:rPr>
            <w:highlight w:val="yellow"/>
            <w:rPrChange w:id="357" w:author="MENABENE Gian Luca (C.F.)" w:date="2025-03-20T12:01:00Z">
              <w:rPr/>
            </w:rPrChange>
          </w:rPr>
          <w:t xml:space="preserve"> is a broader term while ‘</w:t>
        </w:r>
        <w:r w:rsidRPr="00435FDB">
          <w:rPr>
            <w:i/>
            <w:iCs/>
            <w:highlight w:val="yellow"/>
            <w:rPrChange w:id="358" w:author="MENABENE Gian Luca (C.F.)" w:date="2025-03-20T12:01:00Z">
              <w:rPr>
                <w:i/>
                <w:iCs/>
              </w:rPr>
            </w:rPrChange>
          </w:rPr>
          <w:t>communication’</w:t>
        </w:r>
        <w:r w:rsidRPr="00435FDB">
          <w:rPr>
            <w:highlight w:val="yellow"/>
            <w:rPrChange w:id="359" w:author="MENABENE Gian Luca (C.F.)" w:date="2025-03-20T12:01:00Z">
              <w:rPr/>
            </w:rPrChange>
          </w:rPr>
          <w:t xml:space="preserve"> is a part of the ‘</w:t>
        </w:r>
        <w:r w:rsidRPr="00435FDB">
          <w:rPr>
            <w:i/>
            <w:iCs/>
            <w:highlight w:val="yellow"/>
            <w:rPrChange w:id="360" w:author="MENABENE Gian Luca (C.F.)" w:date="2025-03-20T12:01:00Z">
              <w:rPr>
                <w:i/>
                <w:iCs/>
              </w:rPr>
            </w:rPrChange>
          </w:rPr>
          <w:t>interaction’.</w:t>
        </w:r>
      </w:ins>
    </w:p>
    <w:p w14:paraId="1BEFF1B8" w14:textId="77777777" w:rsidR="002F0B3C" w:rsidRPr="00094C91" w:rsidRDefault="002F0B3C" w:rsidP="00094C91">
      <w:pPr>
        <w:pStyle w:val="Titolo4"/>
        <w:rPr>
          <w:ins w:id="361" w:author="MENABENE Gian Luca (C.F.)" w:date="2025-03-20T11:57:00Z"/>
          <w:highlight w:val="yellow"/>
          <w:rPrChange w:id="362" w:author="MENABENE Gian Luca (C.F.)" w:date="2025-03-20T13:41:00Z">
            <w:rPr>
              <w:ins w:id="363" w:author="MENABENE Gian Luca (C.F.)" w:date="2025-03-20T11:57:00Z"/>
              <w:b/>
              <w:bCs/>
            </w:rPr>
          </w:rPrChange>
        </w:rPr>
        <w:pPrChange w:id="364" w:author="MENABENE Gian Luca (C.F.)" w:date="2025-03-20T13:41:00Z">
          <w:pPr>
            <w:pStyle w:val="Corpotesto"/>
            <w:numPr>
              <w:ilvl w:val="2"/>
              <w:numId w:val="2"/>
            </w:numPr>
            <w:ind w:left="2160" w:hanging="360"/>
          </w:pPr>
        </w:pPrChange>
      </w:pPr>
      <w:bookmarkStart w:id="365" w:name="_Toc193279112"/>
      <w:ins w:id="366" w:author="MENABENE Gian Luca (C.F.)" w:date="2025-03-20T11:57:00Z">
        <w:r w:rsidRPr="00094C91">
          <w:rPr>
            <w:highlight w:val="yellow"/>
            <w:rPrChange w:id="367" w:author="MENABENE Gian Luca (C.F.)" w:date="2025-03-20T13:41:00Z">
              <w:rPr>
                <w:b/>
                <w:bCs/>
              </w:rPr>
            </w:rPrChange>
          </w:rPr>
          <w:t>VTS</w:t>
        </w:r>
        <w:bookmarkEnd w:id="365"/>
      </w:ins>
    </w:p>
    <w:p w14:paraId="5F18D378" w14:textId="77777777" w:rsidR="002F0B3C" w:rsidRPr="00435FDB" w:rsidRDefault="002F0B3C" w:rsidP="002F0B3C">
      <w:pPr>
        <w:pStyle w:val="Corpotesto"/>
        <w:rPr>
          <w:ins w:id="368" w:author="MENABENE Gian Luca (C.F.)" w:date="2025-03-20T11:57:00Z"/>
          <w:highlight w:val="yellow"/>
          <w:rPrChange w:id="369" w:author="MENABENE Gian Luca (C.F.)" w:date="2025-03-20T12:01:00Z">
            <w:rPr>
              <w:ins w:id="370" w:author="MENABENE Gian Luca (C.F.)" w:date="2025-03-20T11:57:00Z"/>
            </w:rPr>
          </w:rPrChange>
        </w:rPr>
      </w:pPr>
      <w:ins w:id="371" w:author="MENABENE Gian Luca (C.F.)" w:date="2025-03-20T11:57:00Z">
        <w:r w:rsidRPr="00435FDB">
          <w:rPr>
            <w:highlight w:val="yellow"/>
            <w:rPrChange w:id="372" w:author="MENABENE Gian Luca (C.F.)" w:date="2025-03-20T12:01:00Z">
              <w:rPr/>
            </w:rPrChange>
          </w:rPr>
          <w:t>VTS should have the capability to interact with participating ships by both VHF voice and digital means</w:t>
        </w:r>
        <w:r w:rsidRPr="00435FDB" w:rsidDel="00E16079">
          <w:rPr>
            <w:highlight w:val="yellow"/>
            <w:rPrChange w:id="373" w:author="MENABENE Gian Luca (C.F.)" w:date="2025-03-20T12:01:00Z">
              <w:rPr/>
            </w:rPrChange>
          </w:rPr>
          <w:t xml:space="preserve"> </w:t>
        </w:r>
        <w:r w:rsidRPr="00435FDB">
          <w:rPr>
            <w:highlight w:val="yellow"/>
            <w:rPrChange w:id="374" w:author="MENABENE Gian Luca (C.F.)" w:date="2025-03-20T12:01:00Z">
              <w:rPr/>
            </w:rPrChange>
          </w:rPr>
          <w:t>to:</w:t>
        </w:r>
      </w:ins>
    </w:p>
    <w:p w14:paraId="56758234" w14:textId="77777777" w:rsidR="002F0B3C" w:rsidRPr="00435FDB" w:rsidRDefault="002F0B3C" w:rsidP="002F0B3C">
      <w:pPr>
        <w:pStyle w:val="Corpotesto"/>
        <w:numPr>
          <w:ilvl w:val="0"/>
          <w:numId w:val="97"/>
        </w:numPr>
        <w:rPr>
          <w:ins w:id="375" w:author="MENABENE Gian Luca (C.F.)" w:date="2025-03-20T11:57:00Z"/>
          <w:highlight w:val="yellow"/>
          <w:rPrChange w:id="376" w:author="MENABENE Gian Luca (C.F.)" w:date="2025-03-20T12:01:00Z">
            <w:rPr>
              <w:ins w:id="377" w:author="MENABENE Gian Luca (C.F.)" w:date="2025-03-20T11:57:00Z"/>
            </w:rPr>
          </w:rPrChange>
        </w:rPr>
      </w:pPr>
      <w:ins w:id="378" w:author="MENABENE Gian Luca (C.F.)" w:date="2025-03-20T11:57:00Z">
        <w:r w:rsidRPr="00435FDB">
          <w:rPr>
            <w:highlight w:val="yellow"/>
            <w:rPrChange w:id="379" w:author="MENABENE Gian Luca (C.F.)" w:date="2025-03-20T12:01:00Z">
              <w:rPr/>
            </w:rPrChange>
          </w:rPr>
          <w:t>Facilitate clear, concise and unambiguous interactions that are efficient, effective and timely</w:t>
        </w:r>
      </w:ins>
    </w:p>
    <w:p w14:paraId="7510D609" w14:textId="77777777" w:rsidR="002F0B3C" w:rsidRPr="00435FDB" w:rsidRDefault="002F0B3C" w:rsidP="002F0B3C">
      <w:pPr>
        <w:pStyle w:val="Corpotesto"/>
        <w:numPr>
          <w:ilvl w:val="0"/>
          <w:numId w:val="97"/>
        </w:numPr>
        <w:rPr>
          <w:ins w:id="380" w:author="MENABENE Gian Luca (C.F.)" w:date="2025-03-20T11:57:00Z"/>
          <w:highlight w:val="yellow"/>
          <w:rPrChange w:id="381" w:author="MENABENE Gian Luca (C.F.)" w:date="2025-03-20T12:01:00Z">
            <w:rPr>
              <w:ins w:id="382" w:author="MENABENE Gian Luca (C.F.)" w:date="2025-03-20T11:57:00Z"/>
            </w:rPr>
          </w:rPrChange>
        </w:rPr>
      </w:pPr>
      <w:ins w:id="383" w:author="MENABENE Gian Luca (C.F.)" w:date="2025-03-20T11:57:00Z">
        <w:r w:rsidRPr="00435FDB">
          <w:rPr>
            <w:highlight w:val="yellow"/>
            <w:rPrChange w:id="384" w:author="MENABENE Gian Luca (C.F.)" w:date="2025-03-20T12:01:00Z">
              <w:rPr/>
            </w:rPrChange>
          </w:rPr>
          <w:t xml:space="preserve">Ensure the same meaning and intent of interactions is communicated to all participating ships </w:t>
        </w:r>
      </w:ins>
    </w:p>
    <w:p w14:paraId="21F00C9C" w14:textId="77777777" w:rsidR="002F0B3C" w:rsidRPr="00435FDB" w:rsidRDefault="002F0B3C" w:rsidP="002F0B3C">
      <w:pPr>
        <w:pStyle w:val="Corpotesto"/>
        <w:numPr>
          <w:ilvl w:val="0"/>
          <w:numId w:val="97"/>
        </w:numPr>
        <w:rPr>
          <w:ins w:id="385" w:author="MENABENE Gian Luca (C.F.)" w:date="2025-03-20T11:57:00Z"/>
          <w:highlight w:val="yellow"/>
          <w:rPrChange w:id="386" w:author="MENABENE Gian Luca (C.F.)" w:date="2025-03-20T12:01:00Z">
            <w:rPr>
              <w:ins w:id="387" w:author="MENABENE Gian Luca (C.F.)" w:date="2025-03-20T11:57:00Z"/>
            </w:rPr>
          </w:rPrChange>
        </w:rPr>
      </w:pPr>
      <w:ins w:id="388" w:author="MENABENE Gian Luca (C.F.)" w:date="2025-03-20T11:57:00Z">
        <w:r w:rsidRPr="00435FDB">
          <w:rPr>
            <w:highlight w:val="yellow"/>
            <w:rPrChange w:id="389" w:author="MENABENE Gian Luca (C.F.)" w:date="2025-03-20T12:01:00Z">
              <w:rPr/>
            </w:rPrChange>
          </w:rPr>
          <w:t>Acknowledge information and data received</w:t>
        </w:r>
      </w:ins>
    </w:p>
    <w:p w14:paraId="11208189" w14:textId="77777777" w:rsidR="002F0B3C" w:rsidRPr="00435FDB" w:rsidRDefault="002F0B3C" w:rsidP="002F0B3C">
      <w:pPr>
        <w:pStyle w:val="Corpotesto"/>
        <w:numPr>
          <w:ilvl w:val="0"/>
          <w:numId w:val="97"/>
        </w:numPr>
        <w:rPr>
          <w:ins w:id="390" w:author="MENABENE Gian Luca (C.F.)" w:date="2025-03-20T11:57:00Z"/>
          <w:highlight w:val="yellow"/>
          <w:rPrChange w:id="391" w:author="MENABENE Gian Luca (C.F.)" w:date="2025-03-20T12:01:00Z">
            <w:rPr>
              <w:ins w:id="392" w:author="MENABENE Gian Luca (C.F.)" w:date="2025-03-20T11:57:00Z"/>
            </w:rPr>
          </w:rPrChange>
        </w:rPr>
      </w:pPr>
      <w:ins w:id="393" w:author="MENABENE Gian Luca (C.F.)" w:date="2025-03-20T11:57:00Z">
        <w:r w:rsidRPr="00435FDB">
          <w:rPr>
            <w:highlight w:val="yellow"/>
            <w:rPrChange w:id="394" w:author="MENABENE Gian Luca (C.F.)" w:date="2025-03-20T12:01:00Z">
              <w:rPr/>
            </w:rPrChange>
          </w:rPr>
          <w:t>Receive reports or information from ships as required</w:t>
        </w:r>
      </w:ins>
    </w:p>
    <w:p w14:paraId="2716157A" w14:textId="77777777" w:rsidR="002F0B3C" w:rsidRPr="00435FDB" w:rsidRDefault="002F0B3C" w:rsidP="002F0B3C">
      <w:pPr>
        <w:pStyle w:val="Corpotesto"/>
        <w:numPr>
          <w:ilvl w:val="0"/>
          <w:numId w:val="97"/>
        </w:numPr>
        <w:rPr>
          <w:ins w:id="395" w:author="MENABENE Gian Luca (C.F.)" w:date="2025-03-20T11:57:00Z"/>
          <w:highlight w:val="yellow"/>
          <w:rPrChange w:id="396" w:author="MENABENE Gian Luca (C.F.)" w:date="2025-03-20T12:01:00Z">
            <w:rPr>
              <w:ins w:id="397" w:author="MENABENE Gian Luca (C.F.)" w:date="2025-03-20T11:57:00Z"/>
            </w:rPr>
          </w:rPrChange>
        </w:rPr>
      </w:pPr>
      <w:ins w:id="398" w:author="MENABENE Gian Luca (C.F.)" w:date="2025-03-20T11:57:00Z">
        <w:r w:rsidRPr="00435FDB">
          <w:rPr>
            <w:highlight w:val="yellow"/>
            <w:rPrChange w:id="399" w:author="MENABENE Gian Luca (C.F.)" w:date="2025-03-20T12:01:00Z">
              <w:rPr/>
            </w:rPrChange>
          </w:rPr>
          <w:t>Provide ships with information on factors that may influence ship movements and assist “onboard” decision making</w:t>
        </w:r>
      </w:ins>
    </w:p>
    <w:p w14:paraId="15429F59" w14:textId="77777777" w:rsidR="002F0B3C" w:rsidRPr="00435FDB" w:rsidRDefault="002F0B3C" w:rsidP="002F0B3C">
      <w:pPr>
        <w:pStyle w:val="Corpotesto"/>
        <w:numPr>
          <w:ilvl w:val="0"/>
          <w:numId w:val="97"/>
        </w:numPr>
        <w:rPr>
          <w:ins w:id="400" w:author="MENABENE Gian Luca (C.F.)" w:date="2025-03-20T11:57:00Z"/>
          <w:highlight w:val="yellow"/>
          <w:rPrChange w:id="401" w:author="MENABENE Gian Luca (C.F.)" w:date="2025-03-20T12:01:00Z">
            <w:rPr>
              <w:ins w:id="402" w:author="MENABENE Gian Luca (C.F.)" w:date="2025-03-20T11:57:00Z"/>
            </w:rPr>
          </w:rPrChange>
        </w:rPr>
      </w:pPr>
      <w:ins w:id="403" w:author="MENABENE Gian Luca (C.F.)" w:date="2025-03-20T11:57:00Z">
        <w:r w:rsidRPr="00435FDB">
          <w:rPr>
            <w:highlight w:val="yellow"/>
            <w:rPrChange w:id="404" w:author="MENABENE Gian Luca (C.F.)" w:date="2025-03-20T12:01:00Z">
              <w:rPr/>
            </w:rPrChange>
          </w:rPr>
          <w:t>Issue advice, warnings, and instructions to manage traffic and respond to developing situations.</w:t>
        </w:r>
      </w:ins>
    </w:p>
    <w:p w14:paraId="37E7CB63" w14:textId="19371411" w:rsidR="002F0B3C" w:rsidRPr="00435FDB" w:rsidRDefault="002F0B3C" w:rsidP="002F0B3C">
      <w:pPr>
        <w:pStyle w:val="Corpotesto"/>
        <w:rPr>
          <w:ins w:id="405" w:author="MENABENE Gian Luca (C.F.)" w:date="2025-03-20T11:57:00Z"/>
          <w:highlight w:val="yellow"/>
          <w:rPrChange w:id="406" w:author="MENABENE Gian Luca (C.F.)" w:date="2025-03-20T12:01:00Z">
            <w:rPr>
              <w:ins w:id="407" w:author="MENABENE Gian Luca (C.F.)" w:date="2025-03-20T11:57:00Z"/>
            </w:rPr>
          </w:rPrChange>
        </w:rPr>
      </w:pPr>
      <w:ins w:id="408" w:author="MENABENE Gian Luca (C.F.)" w:date="2025-03-20T11:57:00Z">
        <w:r w:rsidRPr="00435FDB">
          <w:rPr>
            <w:highlight w:val="yellow"/>
            <w:rPrChange w:id="409" w:author="MENABENE Gian Luca (C.F.)" w:date="2025-03-20T12:01:00Z">
              <w:rPr/>
            </w:rPrChange>
          </w:rPr>
          <w:t>The capability should include interaction activities such as those described in Guideline G1141 Chapter 5 [</w:t>
        </w:r>
      </w:ins>
      <w:ins w:id="410" w:author="MENABENE Gian Luca (C.F.)" w:date="2025-03-20T14:21:00Z">
        <w:r w:rsidR="000124DA">
          <w:rPr>
            <w:highlight w:val="yellow"/>
          </w:rPr>
          <w:t>9</w:t>
        </w:r>
      </w:ins>
      <w:ins w:id="411" w:author="MENABENE Gian Luca (C.F.)" w:date="2025-03-20T11:57:00Z">
        <w:r w:rsidRPr="00435FDB">
          <w:rPr>
            <w:highlight w:val="yellow"/>
            <w:rPrChange w:id="412" w:author="MENABENE Gian Luca (C.F.)" w:date="2025-03-20T12:01:00Z">
              <w:rPr/>
            </w:rPrChange>
          </w:rPr>
          <w:t>].</w:t>
        </w:r>
      </w:ins>
    </w:p>
    <w:p w14:paraId="52725554" w14:textId="77777777" w:rsidR="002F0B3C" w:rsidRPr="00094C91" w:rsidRDefault="002F0B3C" w:rsidP="00094C91">
      <w:pPr>
        <w:pStyle w:val="Titolo4"/>
        <w:rPr>
          <w:ins w:id="413" w:author="MENABENE Gian Luca (C.F.)" w:date="2025-03-20T11:57:00Z"/>
          <w:highlight w:val="yellow"/>
          <w:rPrChange w:id="414" w:author="MENABENE Gian Luca (C.F.)" w:date="2025-03-20T13:41:00Z">
            <w:rPr>
              <w:ins w:id="415" w:author="MENABENE Gian Luca (C.F.)" w:date="2025-03-20T11:57:00Z"/>
              <w:b/>
              <w:bCs/>
            </w:rPr>
          </w:rPrChange>
        </w:rPr>
        <w:pPrChange w:id="416" w:author="MENABENE Gian Luca (C.F.)" w:date="2025-03-20T13:41:00Z">
          <w:pPr>
            <w:pStyle w:val="Corpotesto"/>
            <w:numPr>
              <w:ilvl w:val="2"/>
              <w:numId w:val="2"/>
            </w:numPr>
            <w:ind w:left="2160" w:hanging="360"/>
          </w:pPr>
        </w:pPrChange>
      </w:pPr>
      <w:bookmarkStart w:id="417" w:name="_Toc193279113"/>
      <w:ins w:id="418" w:author="MENABENE Gian Luca (C.F.)" w:date="2025-03-20T11:57:00Z">
        <w:r w:rsidRPr="00094C91">
          <w:rPr>
            <w:highlight w:val="yellow"/>
            <w:rPrChange w:id="419" w:author="MENABENE Gian Luca (C.F.)" w:date="2025-03-20T13:41:00Z">
              <w:rPr>
                <w:b/>
                <w:bCs/>
              </w:rPr>
            </w:rPrChange>
          </w:rPr>
          <w:t>Participating Ships</w:t>
        </w:r>
        <w:bookmarkEnd w:id="417"/>
      </w:ins>
    </w:p>
    <w:p w14:paraId="0740527B" w14:textId="77777777" w:rsidR="002F0B3C" w:rsidRPr="00435FDB" w:rsidRDefault="002F0B3C" w:rsidP="002F0B3C">
      <w:pPr>
        <w:pStyle w:val="Corpotesto"/>
        <w:rPr>
          <w:ins w:id="420" w:author="MENABENE Gian Luca (C.F.)" w:date="2025-03-20T11:57:00Z"/>
          <w:highlight w:val="yellow"/>
          <w:rPrChange w:id="421" w:author="MENABENE Gian Luca (C.F.)" w:date="2025-03-20T12:01:00Z">
            <w:rPr>
              <w:ins w:id="422" w:author="MENABENE Gian Luca (C.F.)" w:date="2025-03-20T11:57:00Z"/>
            </w:rPr>
          </w:rPrChange>
        </w:rPr>
      </w:pPr>
      <w:ins w:id="423" w:author="MENABENE Gian Luca (C.F.)" w:date="2025-03-20T11:57:00Z">
        <w:r w:rsidRPr="00435FDB">
          <w:rPr>
            <w:highlight w:val="yellow"/>
            <w:rPrChange w:id="424" w:author="MENABENE Gian Luca (C.F.)" w:date="2025-03-20T12:01:00Z">
              <w:rPr/>
            </w:rPrChange>
          </w:rPr>
          <w:t xml:space="preserve">Participating ships should, as stated in IMO Resolution A1158(32), provide reports or information required by VTS and </w:t>
        </w:r>
        <w:proofErr w:type="gramStart"/>
        <w:r w:rsidRPr="00435FDB">
          <w:rPr>
            <w:highlight w:val="yellow"/>
            <w:rPrChange w:id="425" w:author="MENABENE Gian Luca (C.F.)" w:date="2025-03-20T12:01:00Z">
              <w:rPr/>
            </w:rPrChange>
          </w:rPr>
          <w:t>take into account</w:t>
        </w:r>
        <w:proofErr w:type="gramEnd"/>
        <w:r w:rsidRPr="00435FDB">
          <w:rPr>
            <w:highlight w:val="yellow"/>
            <w:rPrChange w:id="426" w:author="MENABENE Gian Luca (C.F.)" w:date="2025-03-20T12:01:00Z">
              <w:rPr/>
            </w:rPrChange>
          </w:rPr>
          <w:t xml:space="preserve"> the information provided, or advice, warnings and instructions issued by VTS. </w:t>
        </w:r>
      </w:ins>
    </w:p>
    <w:p w14:paraId="49A8FFCA" w14:textId="77777777" w:rsidR="002F0B3C" w:rsidRPr="00435FDB" w:rsidRDefault="002F0B3C" w:rsidP="002F0B3C">
      <w:pPr>
        <w:pStyle w:val="Corpotesto"/>
        <w:rPr>
          <w:ins w:id="427" w:author="MENABENE Gian Luca (C.F.)" w:date="2025-03-20T11:57:00Z"/>
          <w:highlight w:val="yellow"/>
          <w:rPrChange w:id="428" w:author="MENABENE Gian Luca (C.F.)" w:date="2025-03-20T12:01:00Z">
            <w:rPr>
              <w:ins w:id="429" w:author="MENABENE Gian Luca (C.F.)" w:date="2025-03-20T11:57:00Z"/>
            </w:rPr>
          </w:rPrChange>
        </w:rPr>
      </w:pPr>
      <w:ins w:id="430" w:author="MENABENE Gian Luca (C.F.)" w:date="2025-03-20T11:57:00Z">
        <w:r w:rsidRPr="00435FDB">
          <w:rPr>
            <w:highlight w:val="yellow"/>
            <w:rPrChange w:id="431" w:author="MENABENE Gian Luca (C.F.)" w:date="2025-03-20T12:01:00Z">
              <w:rPr/>
            </w:rPrChange>
          </w:rPr>
          <w:t>Participating ships should therefore have the capability to interact with the VTS.</w:t>
        </w:r>
      </w:ins>
    </w:p>
    <w:p w14:paraId="7369D0AE" w14:textId="77777777" w:rsidR="002F0B3C" w:rsidRPr="00094C91" w:rsidRDefault="002F0B3C" w:rsidP="00094C91">
      <w:pPr>
        <w:pStyle w:val="Titolo3"/>
        <w:rPr>
          <w:ins w:id="432" w:author="MENABENE Gian Luca (C.F.)" w:date="2025-03-20T11:57:00Z"/>
          <w:highlight w:val="yellow"/>
          <w:rPrChange w:id="433" w:author="MENABENE Gian Luca (C.F.)" w:date="2025-03-20T13:41:00Z">
            <w:rPr>
              <w:ins w:id="434" w:author="MENABENE Gian Luca (C.F.)" w:date="2025-03-20T11:57:00Z"/>
              <w:b/>
            </w:rPr>
          </w:rPrChange>
        </w:rPr>
        <w:pPrChange w:id="435" w:author="MENABENE Gian Luca (C.F.)" w:date="2025-03-20T13:41:00Z">
          <w:pPr>
            <w:pStyle w:val="Corpotesto"/>
            <w:numPr>
              <w:ilvl w:val="1"/>
              <w:numId w:val="2"/>
            </w:numPr>
            <w:ind w:left="1440" w:hanging="360"/>
          </w:pPr>
        </w:pPrChange>
      </w:pPr>
      <w:bookmarkStart w:id="436" w:name="_Toc193279114"/>
      <w:bookmarkStart w:id="437" w:name="_Hlk161055566"/>
      <w:ins w:id="438" w:author="MENABENE Gian Luca (C.F.)" w:date="2025-03-20T11:57:00Z">
        <w:r w:rsidRPr="00094C91">
          <w:rPr>
            <w:highlight w:val="yellow"/>
            <w:rPrChange w:id="439" w:author="MENABENE Gian Luca (C.F.)" w:date="2025-03-20T13:41:00Z">
              <w:rPr>
                <w:b/>
                <w:bCs/>
              </w:rPr>
            </w:rPrChange>
          </w:rPr>
          <w:t>SYSTEMS, PROCESSES AND PROCEDURES</w:t>
        </w:r>
        <w:bookmarkEnd w:id="436"/>
      </w:ins>
    </w:p>
    <w:bookmarkEnd w:id="437"/>
    <w:p w14:paraId="30DEF59A" w14:textId="77777777" w:rsidR="002F0B3C" w:rsidRPr="00435FDB" w:rsidRDefault="002F0B3C" w:rsidP="002F0B3C">
      <w:pPr>
        <w:pStyle w:val="Corpotesto"/>
        <w:rPr>
          <w:ins w:id="440" w:author="MENABENE Gian Luca (C.F.)" w:date="2025-03-20T11:57:00Z"/>
          <w:highlight w:val="yellow"/>
          <w:rPrChange w:id="441" w:author="MENABENE Gian Luca (C.F.)" w:date="2025-03-20T12:01:00Z">
            <w:rPr>
              <w:ins w:id="442" w:author="MENABENE Gian Luca (C.F.)" w:date="2025-03-20T11:57:00Z"/>
            </w:rPr>
          </w:rPrChange>
        </w:rPr>
      </w:pPr>
      <w:ins w:id="443" w:author="MENABENE Gian Luca (C.F.)" w:date="2025-03-20T11:57:00Z">
        <w:r w:rsidRPr="00435FDB">
          <w:rPr>
            <w:highlight w:val="yellow"/>
            <w:rPrChange w:id="444" w:author="MENABENE Gian Luca (C.F.)" w:date="2025-03-20T12:01:00Z">
              <w:rPr/>
            </w:rPrChange>
          </w:rPr>
          <w:t xml:space="preserve">The increasing integration of new technologies in ship navigation, control and operations will require VTS to interact with ships using both VHF voice and digital means to monitor and manage ship traffic and respond to developing situations.  </w:t>
        </w:r>
      </w:ins>
    </w:p>
    <w:p w14:paraId="7480E5B7" w14:textId="77777777" w:rsidR="002F0B3C" w:rsidRPr="00435FDB" w:rsidRDefault="002F0B3C" w:rsidP="002F0B3C">
      <w:pPr>
        <w:pStyle w:val="Corpotesto"/>
        <w:rPr>
          <w:ins w:id="445" w:author="MENABENE Gian Luca (C.F.)" w:date="2025-03-20T11:57:00Z"/>
          <w:highlight w:val="yellow"/>
          <w:rPrChange w:id="446" w:author="MENABENE Gian Luca (C.F.)" w:date="2025-03-20T12:01:00Z">
            <w:rPr>
              <w:ins w:id="447" w:author="MENABENE Gian Luca (C.F.)" w:date="2025-03-20T11:57:00Z"/>
            </w:rPr>
          </w:rPrChange>
        </w:rPr>
      </w:pPr>
      <w:ins w:id="448" w:author="MENABENE Gian Luca (C.F.)" w:date="2025-03-20T11:57:00Z">
        <w:r w:rsidRPr="00435FDB">
          <w:rPr>
            <w:highlight w:val="yellow"/>
            <w:rPrChange w:id="449" w:author="MENABENE Gian Luca (C.F.)" w:date="2025-03-20T12:01:00Z">
              <w:rPr/>
            </w:rPrChange>
          </w:rPr>
          <w:t>Key considerations for VTS in interacting with a diverse range of ship operations and technologies include:</w:t>
        </w:r>
      </w:ins>
    </w:p>
    <w:p w14:paraId="33CAEA61" w14:textId="77777777" w:rsidR="0015356B" w:rsidRPr="0015356B" w:rsidRDefault="002F0B3C" w:rsidP="002F0B3C">
      <w:pPr>
        <w:pStyle w:val="Corpotesto"/>
        <w:numPr>
          <w:ilvl w:val="0"/>
          <w:numId w:val="98"/>
        </w:numPr>
        <w:rPr>
          <w:ins w:id="450" w:author="MENABENE Gian Luca (C.F.)" w:date="2025-03-20T13:54:00Z"/>
          <w:b/>
          <w:bCs/>
          <w:highlight w:val="yellow"/>
          <w:rPrChange w:id="451" w:author="MENABENE Gian Luca (C.F.)" w:date="2025-03-20T13:54:00Z">
            <w:rPr>
              <w:ins w:id="452" w:author="MENABENE Gian Luca (C.F.)" w:date="2025-03-20T13:54:00Z"/>
              <w:highlight w:val="yellow"/>
            </w:rPr>
          </w:rPrChange>
        </w:rPr>
      </w:pPr>
      <w:bookmarkStart w:id="453" w:name="_Toc159353373"/>
      <w:bookmarkStart w:id="454" w:name="_Toc159354760"/>
      <w:bookmarkStart w:id="455" w:name="_Toc159393615"/>
      <w:bookmarkStart w:id="456" w:name="_Toc159435102"/>
      <w:bookmarkStart w:id="457" w:name="_Toc159353374"/>
      <w:bookmarkStart w:id="458" w:name="_Toc159354761"/>
      <w:bookmarkStart w:id="459" w:name="_Toc159393616"/>
      <w:bookmarkStart w:id="460" w:name="_Toc159435103"/>
      <w:bookmarkStart w:id="461" w:name="_Toc159353375"/>
      <w:bookmarkStart w:id="462" w:name="_Toc159354762"/>
      <w:bookmarkStart w:id="463" w:name="_Toc159393617"/>
      <w:bookmarkStart w:id="464" w:name="_Toc159435104"/>
      <w:bookmarkStart w:id="465" w:name="_Toc159353376"/>
      <w:bookmarkStart w:id="466" w:name="_Toc159354763"/>
      <w:bookmarkStart w:id="467" w:name="_Toc159393618"/>
      <w:bookmarkStart w:id="468" w:name="_Toc159435105"/>
      <w:bookmarkStart w:id="469" w:name="_Toc159353377"/>
      <w:bookmarkStart w:id="470" w:name="_Toc159354764"/>
      <w:bookmarkStart w:id="471" w:name="_Toc159393619"/>
      <w:bookmarkStart w:id="472" w:name="_Toc159435106"/>
      <w:bookmarkStart w:id="473" w:name="_Toc159353378"/>
      <w:bookmarkStart w:id="474" w:name="_Toc159354765"/>
      <w:bookmarkStart w:id="475" w:name="_Toc159393620"/>
      <w:bookmarkStart w:id="476" w:name="_Toc159435107"/>
      <w:bookmarkStart w:id="477" w:name="_Toc159353379"/>
      <w:bookmarkStart w:id="478" w:name="_Toc159354766"/>
      <w:bookmarkStart w:id="479" w:name="_Toc159393621"/>
      <w:bookmarkStart w:id="480" w:name="_Toc159435108"/>
      <w:bookmarkStart w:id="481" w:name="_Toc159353380"/>
      <w:bookmarkStart w:id="482" w:name="_Toc159354767"/>
      <w:bookmarkStart w:id="483" w:name="_Toc159393622"/>
      <w:bookmarkStart w:id="484" w:name="_Toc159435109"/>
      <w:bookmarkStart w:id="485" w:name="_Toc159353381"/>
      <w:bookmarkStart w:id="486" w:name="_Toc159354768"/>
      <w:bookmarkStart w:id="487" w:name="_Toc159393623"/>
      <w:bookmarkStart w:id="488" w:name="_Toc159435110"/>
      <w:bookmarkStart w:id="489" w:name="_Toc159316309"/>
      <w:bookmarkStart w:id="490" w:name="_Toc159340994"/>
      <w:bookmarkStart w:id="491" w:name="_Toc159351769"/>
      <w:bookmarkStart w:id="492" w:name="_Toc159352348"/>
      <w:bookmarkStart w:id="493" w:name="_Toc159353382"/>
      <w:bookmarkStart w:id="494" w:name="_Toc159354769"/>
      <w:bookmarkStart w:id="495" w:name="_Toc159393624"/>
      <w:bookmarkStart w:id="496" w:name="_Toc159435111"/>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ins w:id="497" w:author="MENABENE Gian Luca (C.F.)" w:date="2025-03-20T11:57:00Z">
        <w:r w:rsidRPr="00435FDB">
          <w:rPr>
            <w:b/>
            <w:bCs/>
            <w:highlight w:val="yellow"/>
            <w:rPrChange w:id="498" w:author="MENABENE Gian Luca (C.F.)" w:date="2025-03-20T12:01:00Z">
              <w:rPr>
                <w:b/>
                <w:bCs/>
              </w:rPr>
            </w:rPrChange>
          </w:rPr>
          <w:t xml:space="preserve">System Capabilities - </w:t>
        </w:r>
        <w:r w:rsidRPr="00435FDB">
          <w:rPr>
            <w:highlight w:val="yellow"/>
            <w:rPrChange w:id="499" w:author="MENABENE Gian Luca (C.F.)" w:date="2025-03-20T12:01:00Z">
              <w:rPr/>
            </w:rPrChange>
          </w:rPr>
          <w:t>to support interaction and situational awareness. This includes</w:t>
        </w:r>
      </w:ins>
      <w:ins w:id="500" w:author="MENABENE Gian Luca (C.F.)" w:date="2025-03-20T13:54:00Z">
        <w:r w:rsidR="0015356B">
          <w:rPr>
            <w:highlight w:val="yellow"/>
          </w:rPr>
          <w:t>:</w:t>
        </w:r>
      </w:ins>
    </w:p>
    <w:p w14:paraId="0FF99658" w14:textId="64A594FD" w:rsidR="002F0B3C" w:rsidRPr="0015356B" w:rsidRDefault="0015356B" w:rsidP="0015356B">
      <w:pPr>
        <w:pStyle w:val="Corpotesto"/>
        <w:numPr>
          <w:ilvl w:val="0"/>
          <w:numId w:val="99"/>
        </w:numPr>
        <w:rPr>
          <w:ins w:id="501" w:author="MENABENE Gian Luca (C.F.)" w:date="2025-03-20T11:57:00Z"/>
          <w:highlight w:val="yellow"/>
          <w:lang w:val="en-AU"/>
          <w:rPrChange w:id="502" w:author="MENABENE Gian Luca (C.F.)" w:date="2025-03-20T13:54:00Z">
            <w:rPr>
              <w:ins w:id="503" w:author="MENABENE Gian Luca (C.F.)" w:date="2025-03-20T11:57:00Z"/>
              <w:b/>
              <w:bCs/>
            </w:rPr>
          </w:rPrChange>
        </w:rPr>
        <w:pPrChange w:id="504" w:author="MENABENE Gian Luca (C.F.)" w:date="2025-03-20T13:54:00Z">
          <w:pPr>
            <w:pStyle w:val="Corpotesto"/>
            <w:numPr>
              <w:numId w:val="98"/>
            </w:numPr>
            <w:ind w:left="720" w:hanging="360"/>
          </w:pPr>
        </w:pPrChange>
      </w:pPr>
      <w:ins w:id="505" w:author="MENABENE Gian Luca (C.F.)" w:date="2025-03-20T13:55:00Z">
        <w:r>
          <w:rPr>
            <w:highlight w:val="yellow"/>
            <w:lang w:val="en-AU"/>
          </w:rPr>
          <w:t>R</w:t>
        </w:r>
      </w:ins>
      <w:ins w:id="506" w:author="MENABENE Gian Luca (C.F.)" w:date="2025-03-20T11:57:00Z">
        <w:r w:rsidR="002F0B3C" w:rsidRPr="0015356B">
          <w:rPr>
            <w:highlight w:val="yellow"/>
            <w:lang w:val="en-AU"/>
            <w:rPrChange w:id="507" w:author="MENABENE Gian Luca (C.F.)" w:date="2025-03-20T13:54:00Z">
              <w:rPr/>
            </w:rPrChange>
          </w:rPr>
          <w:t>eceiving, processing and sending information and data</w:t>
        </w:r>
      </w:ins>
      <w:ins w:id="508" w:author="MENABENE Gian Luca (C.F.)" w:date="2025-03-20T13:55:00Z">
        <w:r>
          <w:rPr>
            <w:highlight w:val="yellow"/>
            <w:lang w:val="en-AU"/>
          </w:rPr>
          <w:t>.</w:t>
        </w:r>
      </w:ins>
    </w:p>
    <w:p w14:paraId="750960FE" w14:textId="77777777" w:rsidR="002F0B3C" w:rsidRPr="00435FDB" w:rsidRDefault="002F0B3C" w:rsidP="002F0B3C">
      <w:pPr>
        <w:pStyle w:val="Corpotesto"/>
        <w:numPr>
          <w:ilvl w:val="0"/>
          <w:numId w:val="99"/>
        </w:numPr>
        <w:rPr>
          <w:ins w:id="509" w:author="MENABENE Gian Luca (C.F.)" w:date="2025-03-20T11:57:00Z"/>
          <w:highlight w:val="yellow"/>
          <w:lang w:val="en-AU"/>
          <w:rPrChange w:id="510" w:author="MENABENE Gian Luca (C.F.)" w:date="2025-03-20T12:01:00Z">
            <w:rPr>
              <w:ins w:id="511" w:author="MENABENE Gian Luca (C.F.)" w:date="2025-03-20T11:57:00Z"/>
              <w:lang w:val="en-AU"/>
            </w:rPr>
          </w:rPrChange>
        </w:rPr>
      </w:pPr>
      <w:ins w:id="512" w:author="MENABENE Gian Luca (C.F.)" w:date="2025-03-20T11:57:00Z">
        <w:r w:rsidRPr="00435FDB">
          <w:rPr>
            <w:highlight w:val="yellow"/>
            <w:lang w:val="en-AU"/>
            <w:rPrChange w:id="513" w:author="MENABENE Gian Luca (C.F.)" w:date="2025-03-20T12:01:00Z">
              <w:rPr>
                <w:lang w:val="en-AU"/>
              </w:rPr>
            </w:rPrChange>
          </w:rPr>
          <w:t>Managing a mix of VHF voice, digital communications, and automated data exchange.</w:t>
        </w:r>
      </w:ins>
    </w:p>
    <w:p w14:paraId="03DAE4DE" w14:textId="61F7A6D1" w:rsidR="002F0B3C" w:rsidRPr="00435FDB" w:rsidRDefault="0015356B" w:rsidP="002F0B3C">
      <w:pPr>
        <w:pStyle w:val="Corpotesto"/>
        <w:numPr>
          <w:ilvl w:val="0"/>
          <w:numId w:val="99"/>
        </w:numPr>
        <w:rPr>
          <w:ins w:id="514" w:author="MENABENE Gian Luca (C.F.)" w:date="2025-03-20T11:57:00Z"/>
          <w:highlight w:val="yellow"/>
          <w:lang w:val="en-AU"/>
          <w:rPrChange w:id="515" w:author="MENABENE Gian Luca (C.F.)" w:date="2025-03-20T12:01:00Z">
            <w:rPr>
              <w:ins w:id="516" w:author="MENABENE Gian Luca (C.F.)" w:date="2025-03-20T11:57:00Z"/>
              <w:lang w:val="en-AU"/>
            </w:rPr>
          </w:rPrChange>
        </w:rPr>
      </w:pPr>
      <w:ins w:id="517" w:author="MENABENE Gian Luca (C.F.)" w:date="2025-03-20T13:54:00Z">
        <w:r>
          <w:rPr>
            <w:highlight w:val="yellow"/>
            <w:lang w:val="en-AU"/>
          </w:rPr>
          <w:t>C</w:t>
        </w:r>
      </w:ins>
      <w:ins w:id="518" w:author="MENABENE Gian Luca (C.F.)" w:date="2025-03-20T11:57:00Z">
        <w:r w:rsidR="002F0B3C" w:rsidRPr="00435FDB">
          <w:rPr>
            <w:highlight w:val="yellow"/>
            <w:lang w:val="en-AU"/>
            <w:rPrChange w:id="519" w:author="MENABENE Gian Luca (C.F.)" w:date="2025-03-20T12:01:00Z">
              <w:rPr>
                <w:lang w:val="en-AU"/>
              </w:rPr>
            </w:rPrChange>
          </w:rPr>
          <w:t>apability to receive reports and information from ships digitally and in a manner that is assimilated within the VTS system and assimilated within the VTS operational picture. This capability should also include sharing such reports and information with relevant stakeholders.</w:t>
        </w:r>
      </w:ins>
    </w:p>
    <w:p w14:paraId="7F8ABE09" w14:textId="77777777" w:rsidR="002F0B3C" w:rsidRPr="00435FDB" w:rsidRDefault="002F0B3C" w:rsidP="002F0B3C">
      <w:pPr>
        <w:pStyle w:val="Corpotesto"/>
        <w:numPr>
          <w:ilvl w:val="0"/>
          <w:numId w:val="99"/>
        </w:numPr>
        <w:rPr>
          <w:ins w:id="520" w:author="MENABENE Gian Luca (C.F.)" w:date="2025-03-20T11:57:00Z"/>
          <w:highlight w:val="yellow"/>
          <w:lang w:val="en-AU"/>
          <w:rPrChange w:id="521" w:author="MENABENE Gian Luca (C.F.)" w:date="2025-03-20T12:01:00Z">
            <w:rPr>
              <w:ins w:id="522" w:author="MENABENE Gian Luca (C.F.)" w:date="2025-03-20T11:57:00Z"/>
              <w:lang w:val="en-AU"/>
            </w:rPr>
          </w:rPrChange>
        </w:rPr>
      </w:pPr>
      <w:ins w:id="523" w:author="MENABENE Gian Luca (C.F.)" w:date="2025-03-20T11:57:00Z">
        <w:r w:rsidRPr="00435FDB">
          <w:rPr>
            <w:highlight w:val="yellow"/>
            <w:lang w:val="en-AU"/>
            <w:rPrChange w:id="524" w:author="MENABENE Gian Luca (C.F.)" w:date="2025-03-20T12:01:00Z">
              <w:rPr>
                <w:lang w:val="en-AU"/>
              </w:rPr>
            </w:rPrChange>
          </w:rPr>
          <w:t xml:space="preserve">Capability to identify and interact effectively with all ships regardless of their operational complexity. </w:t>
        </w:r>
      </w:ins>
    </w:p>
    <w:p w14:paraId="08A9519D" w14:textId="77777777" w:rsidR="002F0B3C" w:rsidRPr="00435FDB" w:rsidRDefault="002F0B3C" w:rsidP="002F0B3C">
      <w:pPr>
        <w:pStyle w:val="Corpotesto"/>
        <w:numPr>
          <w:ilvl w:val="0"/>
          <w:numId w:val="99"/>
        </w:numPr>
        <w:rPr>
          <w:ins w:id="525" w:author="MENABENE Gian Luca (C.F.)" w:date="2025-03-20T11:57:00Z"/>
          <w:highlight w:val="yellow"/>
          <w:rPrChange w:id="526" w:author="MENABENE Gian Luca (C.F.)" w:date="2025-03-20T12:01:00Z">
            <w:rPr>
              <w:ins w:id="527" w:author="MENABENE Gian Luca (C.F.)" w:date="2025-03-20T11:57:00Z"/>
            </w:rPr>
          </w:rPrChange>
        </w:rPr>
      </w:pPr>
      <w:ins w:id="528" w:author="MENABENE Gian Luca (C.F.)" w:date="2025-03-20T11:57:00Z">
        <w:r w:rsidRPr="00435FDB">
          <w:rPr>
            <w:highlight w:val="yellow"/>
            <w:rPrChange w:id="529" w:author="MENABENE Gian Luca (C.F.)" w:date="2025-03-20T12:01:00Z">
              <w:rPr/>
            </w:rPrChange>
          </w:rPr>
          <w:t>The decision support tool is essential for providing real-time information and communication capabilities, ensuring efficient and effective decision-making processes.</w:t>
        </w:r>
      </w:ins>
    </w:p>
    <w:p w14:paraId="62ACAEB4" w14:textId="77777777" w:rsidR="002F0B3C" w:rsidRPr="00435FDB" w:rsidRDefault="002F0B3C" w:rsidP="002F0B3C">
      <w:pPr>
        <w:pStyle w:val="Corpotesto"/>
        <w:numPr>
          <w:ilvl w:val="0"/>
          <w:numId w:val="98"/>
        </w:numPr>
        <w:rPr>
          <w:ins w:id="530" w:author="MENABENE Gian Luca (C.F.)" w:date="2025-03-20T11:57:00Z"/>
          <w:b/>
          <w:bCs/>
          <w:highlight w:val="yellow"/>
          <w:rPrChange w:id="531" w:author="MENABENE Gian Luca (C.F.)" w:date="2025-03-20T12:01:00Z">
            <w:rPr>
              <w:ins w:id="532" w:author="MENABENE Gian Luca (C.F.)" w:date="2025-03-20T11:57:00Z"/>
              <w:b/>
              <w:bCs/>
            </w:rPr>
          </w:rPrChange>
        </w:rPr>
      </w:pPr>
      <w:ins w:id="533" w:author="MENABENE Gian Luca (C.F.)" w:date="2025-03-20T11:57:00Z">
        <w:r w:rsidRPr="00435FDB">
          <w:rPr>
            <w:b/>
            <w:bCs/>
            <w:highlight w:val="yellow"/>
            <w:rPrChange w:id="534" w:author="MENABENE Gian Luca (C.F.)" w:date="2025-03-20T12:01:00Z">
              <w:rPr>
                <w:b/>
                <w:bCs/>
              </w:rPr>
            </w:rPrChange>
          </w:rPr>
          <w:t xml:space="preserve">Processes and Procedures </w:t>
        </w:r>
      </w:ins>
    </w:p>
    <w:p w14:paraId="15B711D9" w14:textId="77777777" w:rsidR="002F0B3C" w:rsidRPr="00435FDB" w:rsidRDefault="002F0B3C" w:rsidP="002F0B3C">
      <w:pPr>
        <w:pStyle w:val="Corpotesto"/>
        <w:rPr>
          <w:ins w:id="535" w:author="MENABENE Gian Luca (C.F.)" w:date="2025-03-20T11:57:00Z"/>
          <w:highlight w:val="yellow"/>
          <w:rPrChange w:id="536" w:author="MENABENE Gian Luca (C.F.)" w:date="2025-03-20T12:01:00Z">
            <w:rPr>
              <w:ins w:id="537" w:author="MENABENE Gian Luca (C.F.)" w:date="2025-03-20T11:57:00Z"/>
            </w:rPr>
          </w:rPrChange>
        </w:rPr>
      </w:pPr>
      <w:ins w:id="538" w:author="MENABENE Gian Luca (C.F.)" w:date="2025-03-20T11:57:00Z">
        <w:r w:rsidRPr="00435FDB">
          <w:rPr>
            <w:highlight w:val="yellow"/>
            <w:rPrChange w:id="539" w:author="MENABENE Gian Luca (C.F.)" w:date="2025-03-20T12:01:00Z">
              <w:rPr/>
            </w:rPrChange>
          </w:rPr>
          <w:lastRenderedPageBreak/>
          <w:t xml:space="preserve">Processes and procedures should be implemented to assist VTS personnel in managing interaction with participating ships, ensuring that all communications are delivered effectively. </w:t>
        </w:r>
      </w:ins>
    </w:p>
    <w:p w14:paraId="2B347F3C" w14:textId="58ED186B" w:rsidR="002F0B3C" w:rsidRPr="002F0B3C" w:rsidRDefault="002F0B3C" w:rsidP="002F0B3C">
      <w:pPr>
        <w:pStyle w:val="Corpotesto"/>
        <w:rPr>
          <w:ins w:id="540" w:author="MENABENE Gian Luca (C.F.)" w:date="2025-03-20T11:57:00Z"/>
        </w:rPr>
      </w:pPr>
      <w:ins w:id="541" w:author="MENABENE Gian Luca (C.F.)" w:date="2025-03-20T11:57:00Z">
        <w:r w:rsidRPr="00435FDB">
          <w:rPr>
            <w:highlight w:val="yellow"/>
            <w:rPrChange w:id="542" w:author="MENABENE Gian Luca (C.F.)" w:date="2025-03-20T12:01:00Z">
              <w:rPr/>
            </w:rPrChange>
          </w:rPr>
          <w:t>This should include interacting both by voice and in parallel by digital means for all interaction activities, such as those described in Guideline G1141 Chapter 5</w:t>
        </w:r>
      </w:ins>
      <w:ins w:id="543" w:author="MENABENE Gian Luca (C.F.)" w:date="2025-03-20T13:56:00Z">
        <w:r w:rsidR="0015356B">
          <w:rPr>
            <w:rStyle w:val="Rimandocommento"/>
          </w:rPr>
          <w:commentReference w:id="544"/>
        </w:r>
      </w:ins>
      <w:ins w:id="545" w:author="MENABENE Gian Luca (C.F.)" w:date="2025-03-20T11:57:00Z">
        <w:r w:rsidRPr="00435FDB">
          <w:rPr>
            <w:highlight w:val="yellow"/>
            <w:rPrChange w:id="546" w:author="MENABENE Gian Luca (C.F.)" w:date="2025-03-20T12:01:00Z">
              <w:rPr/>
            </w:rPrChange>
          </w:rPr>
          <w:t>.</w:t>
        </w:r>
      </w:ins>
    </w:p>
    <w:p w14:paraId="421ED84D" w14:textId="77777777" w:rsidR="00691593" w:rsidRDefault="00691593" w:rsidP="00780C0F">
      <w:pPr>
        <w:pStyle w:val="Corpotesto"/>
      </w:pPr>
    </w:p>
    <w:p w14:paraId="7B577396" w14:textId="6E0E9702" w:rsidR="00FD736A" w:rsidRPr="00567F11" w:rsidRDefault="00FD736A" w:rsidP="00FD736A">
      <w:pPr>
        <w:pStyle w:val="Titolo1"/>
        <w:rPr>
          <w:caps w:val="0"/>
        </w:rPr>
      </w:pPr>
      <w:bookmarkStart w:id="547" w:name="_Toc48497048"/>
      <w:bookmarkStart w:id="548" w:name="_Toc94437728"/>
      <w:r w:rsidRPr="00567F11">
        <w:rPr>
          <w:caps w:val="0"/>
        </w:rPr>
        <w:t>PROVIS</w:t>
      </w:r>
      <w:r w:rsidR="002D252F">
        <w:rPr>
          <w:caps w:val="0"/>
        </w:rPr>
        <w:t>I</w:t>
      </w:r>
      <w:r w:rsidRPr="00567F11">
        <w:rPr>
          <w:caps w:val="0"/>
        </w:rPr>
        <w:t xml:space="preserve">ON OF </w:t>
      </w:r>
      <w:r w:rsidR="00794B7A" w:rsidRPr="00567F11">
        <w:rPr>
          <w:caps w:val="0"/>
        </w:rPr>
        <w:t>VTS</w:t>
      </w:r>
      <w:r w:rsidRPr="00567F11">
        <w:rPr>
          <w:caps w:val="0"/>
        </w:rPr>
        <w:t xml:space="preserve"> TO PARTICIPATING SHIPS</w:t>
      </w:r>
      <w:bookmarkEnd w:id="184"/>
      <w:bookmarkEnd w:id="547"/>
      <w:bookmarkEnd w:id="548"/>
    </w:p>
    <w:p w14:paraId="64FA291E" w14:textId="77777777" w:rsidR="00FD736A" w:rsidRPr="00152C46" w:rsidRDefault="00FD736A" w:rsidP="00FD736A">
      <w:pPr>
        <w:pStyle w:val="Heading2separationline"/>
      </w:pPr>
    </w:p>
    <w:p w14:paraId="6C0845D4" w14:textId="606E8663" w:rsidR="00804EF3" w:rsidRPr="0063649E" w:rsidRDefault="00804EF3" w:rsidP="00754F01">
      <w:pPr>
        <w:pStyle w:val="Corpotesto"/>
        <w:spacing w:before="108"/>
      </w:pPr>
      <w:r>
        <w:t>IM</w:t>
      </w:r>
      <w:r w:rsidRPr="00754F01">
        <w:t xml:space="preserve">O </w:t>
      </w:r>
      <w:r>
        <w:t xml:space="preserve">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t xml:space="preserve"> states that:</w:t>
      </w:r>
    </w:p>
    <w:p w14:paraId="146BBF5E" w14:textId="0B266A3F" w:rsidR="00804EF3" w:rsidRPr="00A87F1C" w:rsidRDefault="00804EF3" w:rsidP="00A87F1C">
      <w:pPr>
        <w:pStyle w:val="Quotationparagraph"/>
        <w:rPr>
          <w:rStyle w:val="QuotationparagraphChar"/>
        </w:rPr>
      </w:pPr>
      <w:r w:rsidRPr="0063649E">
        <w:rPr>
          <w:rFonts w:cstheme="minorHAnsi"/>
          <w:i/>
        </w:rPr>
        <w:t>“</w:t>
      </w:r>
      <w:r w:rsidRPr="0063649E">
        <w:rPr>
          <w:rStyle w:val="QuotationparagraphChar"/>
        </w:rPr>
        <w:t xml:space="preserve">The purpose of </w:t>
      </w:r>
      <w:r w:rsidR="00257C3A" w:rsidRPr="0063649E">
        <w:rPr>
          <w:rStyle w:val="QuotationparagraphChar"/>
        </w:rPr>
        <w:t xml:space="preserve">a </w:t>
      </w:r>
      <w:r w:rsidRPr="0063649E">
        <w:rPr>
          <w:rStyle w:val="QuotationparagraphChar"/>
        </w:rPr>
        <w:t>VTS is to contribute</w:t>
      </w:r>
      <w:r w:rsidRPr="00A87F1C">
        <w:rPr>
          <w:rStyle w:val="QuotationparagraphChar"/>
        </w:rPr>
        <w:t xml:space="preserve"> to safety of life at sea, </w:t>
      </w:r>
      <w:r w:rsidR="00DD3E10" w:rsidRPr="00A87F1C">
        <w:rPr>
          <w:rStyle w:val="QuotationparagraphChar"/>
        </w:rPr>
        <w:t>improve</w:t>
      </w:r>
      <w:r w:rsidR="00837051" w:rsidRPr="00A87F1C">
        <w:rPr>
          <w:rStyle w:val="QuotationparagraphChar"/>
        </w:rPr>
        <w:t xml:space="preserve"> the </w:t>
      </w:r>
      <w:r w:rsidRPr="00A87F1C">
        <w:rPr>
          <w:rStyle w:val="QuotationparagraphChar"/>
        </w:rPr>
        <w:t xml:space="preserve">safety and efficiency of navigation and </w:t>
      </w:r>
      <w:r w:rsidR="00837051" w:rsidRPr="00A87F1C">
        <w:rPr>
          <w:rStyle w:val="QuotationparagraphChar"/>
        </w:rPr>
        <w:t xml:space="preserve">support </w:t>
      </w:r>
      <w:r w:rsidRPr="00A87F1C">
        <w:rPr>
          <w:rStyle w:val="QuotationparagraphChar"/>
        </w:rPr>
        <w:t xml:space="preserve">the protection of the environment within </w:t>
      </w:r>
      <w:r w:rsidR="00837051" w:rsidRPr="00A87F1C">
        <w:rPr>
          <w:rStyle w:val="QuotationparagraphChar"/>
        </w:rPr>
        <w:t>a</w:t>
      </w:r>
      <w:r w:rsidRPr="00A87F1C">
        <w:rPr>
          <w:rStyle w:val="QuotationparagraphChar"/>
        </w:rPr>
        <w:t xml:space="preserve"> VTS area by mitigating the development of unsafe situations through:</w:t>
      </w:r>
    </w:p>
    <w:p w14:paraId="04993B9D" w14:textId="5F1D36ED" w:rsidR="00804EF3" w:rsidRPr="00A87F1C" w:rsidRDefault="00804EF3" w:rsidP="00AE07B2">
      <w:pPr>
        <w:pStyle w:val="Corpotesto"/>
        <w:numPr>
          <w:ilvl w:val="0"/>
          <w:numId w:val="31"/>
        </w:numPr>
        <w:spacing w:before="120" w:line="240" w:lineRule="auto"/>
        <w:ind w:left="709" w:right="584" w:hanging="357"/>
        <w:rPr>
          <w:iCs/>
        </w:rPr>
      </w:pPr>
      <w:r w:rsidRPr="00A87F1C">
        <w:rPr>
          <w:iCs/>
        </w:rPr>
        <w:t>provi</w:t>
      </w:r>
      <w:r w:rsidR="00780733" w:rsidRPr="00A87F1C">
        <w:rPr>
          <w:iCs/>
        </w:rPr>
        <w:t>ding</w:t>
      </w:r>
      <w:r w:rsidRPr="00A87F1C">
        <w:rPr>
          <w:iCs/>
        </w:rPr>
        <w:t xml:space="preserve"> timely and relevant information on factors that may influence ship movements and assist on-board decision making. </w:t>
      </w:r>
    </w:p>
    <w:p w14:paraId="0590ADF0" w14:textId="386E4428" w:rsidR="00804EF3" w:rsidRPr="00A87F1C" w:rsidRDefault="00780733" w:rsidP="00780C0F">
      <w:pPr>
        <w:pStyle w:val="Corpotesto"/>
        <w:numPr>
          <w:ilvl w:val="0"/>
          <w:numId w:val="31"/>
        </w:numPr>
        <w:spacing w:before="120" w:line="240" w:lineRule="auto"/>
        <w:ind w:left="709" w:hanging="357"/>
        <w:rPr>
          <w:iCs/>
        </w:rPr>
      </w:pPr>
      <w:r w:rsidRPr="00A87F1C">
        <w:rPr>
          <w:iCs/>
        </w:rPr>
        <w:t>m</w:t>
      </w:r>
      <w:r w:rsidR="00804EF3" w:rsidRPr="00A87F1C">
        <w:rPr>
          <w:iCs/>
        </w:rPr>
        <w:t>onitoring and manag</w:t>
      </w:r>
      <w:r w:rsidR="00837051" w:rsidRPr="00A87F1C">
        <w:rPr>
          <w:iCs/>
        </w:rPr>
        <w:t>ing</w:t>
      </w:r>
      <w:r w:rsidR="00804EF3" w:rsidRPr="00A87F1C">
        <w:rPr>
          <w:iCs/>
        </w:rPr>
        <w:t xml:space="preserve"> ship traffic to ensure the safety and efficiency of ship movements.</w:t>
      </w:r>
    </w:p>
    <w:p w14:paraId="1A6D70A2" w14:textId="79398EFD" w:rsidR="00804EF3" w:rsidRPr="00A87F1C" w:rsidRDefault="00780733" w:rsidP="00780C0F">
      <w:pPr>
        <w:pStyle w:val="Corpotesto"/>
        <w:numPr>
          <w:ilvl w:val="0"/>
          <w:numId w:val="31"/>
        </w:numPr>
        <w:spacing w:before="120" w:line="240" w:lineRule="auto"/>
        <w:ind w:left="709" w:hanging="357"/>
        <w:rPr>
          <w:iCs/>
        </w:rPr>
      </w:pPr>
      <w:r w:rsidRPr="00A87F1C">
        <w:rPr>
          <w:iCs/>
        </w:rPr>
        <w:t>r</w:t>
      </w:r>
      <w:r w:rsidR="00804EF3" w:rsidRPr="00A87F1C">
        <w:rPr>
          <w:iCs/>
        </w:rPr>
        <w:t>esponding to developing unsafe situations.</w:t>
      </w:r>
      <w:r w:rsidR="00380EF1" w:rsidRPr="00A87F1C">
        <w:rPr>
          <w:iCs/>
        </w:rPr>
        <w:t>”</w:t>
      </w:r>
    </w:p>
    <w:p w14:paraId="7386C347" w14:textId="77777777" w:rsidR="00AE591A" w:rsidRDefault="007B6D8E" w:rsidP="00AE4C09">
      <w:pPr>
        <w:pStyle w:val="Titolo2"/>
      </w:pPr>
      <w:bookmarkStart w:id="549" w:name="_Toc30752279"/>
      <w:bookmarkStart w:id="550" w:name="_Toc48497049"/>
      <w:bookmarkStart w:id="551" w:name="_Toc94437729"/>
      <w:r w:rsidRPr="00152C46">
        <w:t>T</w:t>
      </w:r>
      <w:r w:rsidR="00AE591A" w:rsidRPr="00152C46">
        <w:t>imely and relevant information</w:t>
      </w:r>
      <w:bookmarkEnd w:id="549"/>
      <w:bookmarkEnd w:id="550"/>
      <w:bookmarkEnd w:id="551"/>
    </w:p>
    <w:p w14:paraId="13FE5F20" w14:textId="77777777" w:rsidR="00754F01" w:rsidRPr="00754F01" w:rsidRDefault="00754F01" w:rsidP="00754F01">
      <w:pPr>
        <w:pStyle w:val="Heading2separationline"/>
      </w:pPr>
    </w:p>
    <w:p w14:paraId="20940A7F" w14:textId="77777777" w:rsidR="00C51CD5" w:rsidRPr="00152C46" w:rsidRDefault="00AD3CA3" w:rsidP="002F3025">
      <w:pPr>
        <w:spacing w:before="120" w:after="120" w:line="240" w:lineRule="auto"/>
        <w:ind w:right="142"/>
        <w:jc w:val="both"/>
        <w:rPr>
          <w:rFonts w:cstheme="minorHAnsi"/>
          <w:color w:val="000000"/>
          <w:spacing w:val="-2"/>
          <w:sz w:val="22"/>
        </w:rPr>
      </w:pPr>
      <w:r w:rsidRPr="00152C46">
        <w:rPr>
          <w:rFonts w:cstheme="minorHAnsi"/>
          <w:color w:val="000000"/>
          <w:spacing w:val="-2"/>
          <w:sz w:val="22"/>
        </w:rPr>
        <w:t xml:space="preserve">The provision of timely and relevant </w:t>
      </w:r>
      <w:r w:rsidR="00C51CD5" w:rsidRPr="00152C46">
        <w:rPr>
          <w:rFonts w:cstheme="minorHAnsi"/>
          <w:color w:val="000000"/>
          <w:spacing w:val="-2"/>
          <w:sz w:val="22"/>
        </w:rPr>
        <w:t>information on factors that may influence the ship's movements and assist on-board decision making should be provided where</w:t>
      </w:r>
      <w:r w:rsidR="00BF5DA0">
        <w:rPr>
          <w:rFonts w:cstheme="minorHAnsi"/>
          <w:color w:val="000000"/>
          <w:spacing w:val="-2"/>
          <w:sz w:val="22"/>
        </w:rPr>
        <w:t>:</w:t>
      </w:r>
      <w:r w:rsidR="00C51CD5" w:rsidRPr="00152C46">
        <w:rPr>
          <w:rFonts w:cstheme="minorHAnsi"/>
          <w:color w:val="000000"/>
          <w:spacing w:val="-2"/>
          <w:sz w:val="22"/>
        </w:rPr>
        <w:t xml:space="preserve"> </w:t>
      </w:r>
    </w:p>
    <w:p w14:paraId="6A6362A1" w14:textId="4D2C2A79" w:rsidR="00C51CD5" w:rsidRPr="001D2B71" w:rsidRDefault="004446EB" w:rsidP="00780C0F">
      <w:pPr>
        <w:pStyle w:val="Bullet1"/>
        <w:jc w:val="both"/>
      </w:pPr>
      <w:r>
        <w:t>d</w:t>
      </w:r>
      <w:r w:rsidR="007B6D8E" w:rsidRPr="001D2B71">
        <w:t xml:space="preserve">eemed </w:t>
      </w:r>
      <w:r w:rsidR="00C51CD5" w:rsidRPr="001D2B71">
        <w:t>necessary by the VTS; or</w:t>
      </w:r>
    </w:p>
    <w:p w14:paraId="01CBB90C" w14:textId="326637EA" w:rsidR="00C51CD5" w:rsidRPr="001D2B71" w:rsidRDefault="004446EB" w:rsidP="00780C0F">
      <w:pPr>
        <w:pStyle w:val="Bullet1"/>
        <w:jc w:val="both"/>
      </w:pPr>
      <w:r>
        <w:t>r</w:t>
      </w:r>
      <w:r w:rsidR="00C51CD5" w:rsidRPr="001D2B71">
        <w:t>equested by the participating ship.</w:t>
      </w:r>
    </w:p>
    <w:p w14:paraId="7F86ACD0" w14:textId="77777777" w:rsidR="00E608F3" w:rsidRPr="00152C46" w:rsidRDefault="00E608F3" w:rsidP="002F3025">
      <w:pPr>
        <w:pStyle w:val="Paragrafoelenco"/>
        <w:spacing w:after="120" w:line="240" w:lineRule="auto"/>
        <w:ind w:left="0" w:right="142"/>
        <w:contextualSpacing w:val="0"/>
        <w:jc w:val="both"/>
        <w:rPr>
          <w:rFonts w:cstheme="minorHAnsi"/>
          <w:color w:val="000000"/>
          <w:spacing w:val="-2"/>
          <w:lang w:val="en-GB"/>
        </w:rPr>
      </w:pPr>
      <w:r w:rsidRPr="00152C46">
        <w:rPr>
          <w:rFonts w:cstheme="minorHAnsi"/>
          <w:color w:val="000000"/>
          <w:spacing w:val="-2"/>
          <w:lang w:val="en-GB"/>
        </w:rPr>
        <w:t>Timely and relevant information may include but is not limited to:</w:t>
      </w:r>
    </w:p>
    <w:p w14:paraId="6CA0B540" w14:textId="17853FB1" w:rsidR="00E608F3" w:rsidRPr="00796989" w:rsidRDefault="00AE07B2" w:rsidP="000414E7">
      <w:pPr>
        <w:pStyle w:val="Bullet1"/>
      </w:pPr>
      <w:r>
        <w:t>T</w:t>
      </w:r>
      <w:r w:rsidR="00E608F3" w:rsidRPr="00796989">
        <w:t xml:space="preserve">he position, identity, </w:t>
      </w:r>
      <w:r w:rsidR="0024539E" w:rsidRPr="00796989">
        <w:t>intention,</w:t>
      </w:r>
      <w:r w:rsidR="00E608F3" w:rsidRPr="00796989">
        <w:t xml:space="preserve"> and movements of ships</w:t>
      </w:r>
      <w:r>
        <w:t>.</w:t>
      </w:r>
    </w:p>
    <w:p w14:paraId="6C565B99" w14:textId="48785EF3" w:rsidR="00E608F3" w:rsidRPr="00796989" w:rsidRDefault="00E608F3" w:rsidP="000414E7">
      <w:pPr>
        <w:pStyle w:val="Bullet1"/>
      </w:pPr>
      <w:r w:rsidRPr="00796989">
        <w:t xml:space="preserve">Maritime </w:t>
      </w:r>
      <w:r w:rsidR="00476E5B" w:rsidRPr="00796989">
        <w:t>S</w:t>
      </w:r>
      <w:r w:rsidRPr="00796989">
        <w:t xml:space="preserve">afety </w:t>
      </w:r>
      <w:r w:rsidR="00476E5B" w:rsidRPr="00796989">
        <w:t>I</w:t>
      </w:r>
      <w:r w:rsidRPr="00796989">
        <w:t>nformation</w:t>
      </w:r>
      <w:r w:rsidR="00BF73D8" w:rsidRPr="00796989">
        <w:t xml:space="preserve"> (MSI)</w:t>
      </w:r>
      <w:r w:rsidR="00476E5B" w:rsidRPr="00796989">
        <w:t xml:space="preserve"> such as meteorological and hydrological conditions, notices to mariners, status of </w:t>
      </w:r>
      <w:r w:rsidR="00A31CAD" w:rsidRPr="00796989">
        <w:t xml:space="preserve">marine </w:t>
      </w:r>
      <w:r w:rsidR="00476E5B" w:rsidRPr="00796989">
        <w:t>aids to navigation</w:t>
      </w:r>
      <w:r w:rsidR="00AE07B2">
        <w:t>.</w:t>
      </w:r>
    </w:p>
    <w:p w14:paraId="4804E675" w14:textId="302F85A9" w:rsidR="005D14D5" w:rsidRPr="00796989" w:rsidRDefault="00AE07B2" w:rsidP="000414E7">
      <w:pPr>
        <w:pStyle w:val="Bullet1"/>
      </w:pPr>
      <w:r>
        <w:t>S</w:t>
      </w:r>
      <w:r w:rsidR="005D14D5" w:rsidRPr="00796989">
        <w:t xml:space="preserve">cheduling information </w:t>
      </w:r>
      <w:r w:rsidR="00D52930" w:rsidRPr="00796989">
        <w:t xml:space="preserve">to enable </w:t>
      </w:r>
      <w:r w:rsidR="005D14D5" w:rsidRPr="00796989">
        <w:t xml:space="preserve">a ship to </w:t>
      </w:r>
      <w:r w:rsidR="00D52930" w:rsidRPr="00796989">
        <w:t>optim</w:t>
      </w:r>
      <w:r w:rsidR="006C118F">
        <w:t>ize</w:t>
      </w:r>
      <w:r w:rsidR="005D14D5" w:rsidRPr="00796989">
        <w:t xml:space="preserve"> its overall passage efficiency</w:t>
      </w:r>
      <w:r>
        <w:t>.</w:t>
      </w:r>
    </w:p>
    <w:p w14:paraId="7F09E34D" w14:textId="2A2760B7" w:rsidR="00E608F3" w:rsidRPr="00796989" w:rsidRDefault="00AE07B2" w:rsidP="000414E7">
      <w:pPr>
        <w:pStyle w:val="Bullet1"/>
      </w:pPr>
      <w:r>
        <w:t>L</w:t>
      </w:r>
      <w:r w:rsidR="00E608F3" w:rsidRPr="00796989">
        <w:t>imitations of ships in the VTS area that may impose restrictions on the navigation of other ships (</w:t>
      </w:r>
      <w:r w:rsidR="006C118F">
        <w:t xml:space="preserve">e.g., </w:t>
      </w:r>
      <w:r w:rsidR="00E608F3" w:rsidRPr="00796989">
        <w:t>manoeuvrability), or any other potential hindrances</w:t>
      </w:r>
      <w:r>
        <w:t>.</w:t>
      </w:r>
    </w:p>
    <w:p w14:paraId="39620825" w14:textId="30282717" w:rsidR="00E608F3" w:rsidRPr="00796989" w:rsidRDefault="00AE07B2" w:rsidP="000414E7">
      <w:pPr>
        <w:pStyle w:val="Bullet1"/>
      </w:pPr>
      <w:r>
        <w:t>I</w:t>
      </w:r>
      <w:r w:rsidR="00E608F3" w:rsidRPr="00796989">
        <w:t xml:space="preserve">nformation concerning the safe navigation of the </w:t>
      </w:r>
      <w:r w:rsidR="00AA17B8" w:rsidRPr="00796989">
        <w:t>ship</w:t>
      </w:r>
      <w:r>
        <w:t>.</w:t>
      </w:r>
    </w:p>
    <w:p w14:paraId="00DF40FF" w14:textId="3DE07FB9" w:rsidR="00DB20C3" w:rsidRPr="00796989" w:rsidRDefault="00AE07B2" w:rsidP="000414E7">
      <w:pPr>
        <w:pStyle w:val="Bullet1"/>
      </w:pPr>
      <w:r>
        <w:t>O</w:t>
      </w:r>
      <w:r w:rsidR="00E608F3" w:rsidRPr="00796989">
        <w:t>ther information such as</w:t>
      </w:r>
      <w:r w:rsidR="00DB20C3" w:rsidRPr="00796989">
        <w:t>:</w:t>
      </w:r>
    </w:p>
    <w:p w14:paraId="0FCD2A0A" w14:textId="31BC04FB" w:rsidR="00E608F3" w:rsidRPr="000414E7" w:rsidRDefault="00AE07B2" w:rsidP="00780C0F">
      <w:pPr>
        <w:pStyle w:val="Bullet2"/>
      </w:pPr>
      <w:r>
        <w:t>R</w:t>
      </w:r>
      <w:r w:rsidR="00E608F3" w:rsidRPr="000414E7">
        <w:t>eporting formalities and International Ship and Port Facility Security Code details</w:t>
      </w:r>
      <w:r>
        <w:t>.</w:t>
      </w:r>
    </w:p>
    <w:p w14:paraId="4CD28C56" w14:textId="0E138527" w:rsidR="00E608F3" w:rsidRPr="000414E7" w:rsidRDefault="00AE07B2" w:rsidP="00780C0F">
      <w:pPr>
        <w:pStyle w:val="Bullet2"/>
      </w:pPr>
      <w:r>
        <w:t>I</w:t>
      </w:r>
      <w:r w:rsidR="0020185C" w:rsidRPr="000414E7">
        <w:t>nformation to</w:t>
      </w:r>
      <w:r w:rsidR="00D45D13" w:rsidRPr="000414E7">
        <w:t xml:space="preserve"> and </w:t>
      </w:r>
      <w:r w:rsidR="00F75FE0" w:rsidRPr="000414E7">
        <w:t xml:space="preserve">from </w:t>
      </w:r>
      <w:r w:rsidR="00E608F3" w:rsidRPr="000414E7">
        <w:t>allied services</w:t>
      </w:r>
      <w:r>
        <w:t>.</w:t>
      </w:r>
    </w:p>
    <w:p w14:paraId="7E69A212" w14:textId="16C6BE1D" w:rsidR="00931370" w:rsidRPr="000414E7" w:rsidRDefault="00AE07B2" w:rsidP="00780C0F">
      <w:pPr>
        <w:pStyle w:val="Bullet2"/>
        <w:spacing w:after="200" w:line="276" w:lineRule="auto"/>
        <w:rPr>
          <w:rFonts w:asciiTheme="majorHAnsi" w:eastAsiaTheme="majorEastAsia" w:hAnsiTheme="majorHAnsi" w:cstheme="majorBidi"/>
          <w:b/>
          <w:bCs/>
          <w:smallCaps/>
          <w:color w:val="407EC9"/>
        </w:rPr>
      </w:pPr>
      <w:r>
        <w:t>A</w:t>
      </w:r>
      <w:r w:rsidR="00E608F3" w:rsidRPr="000414E7">
        <w:t>mendments and changes in promulgated information concerning the VTS area such as boundaries</w:t>
      </w:r>
      <w:r w:rsidR="00E608F3" w:rsidRPr="00796989">
        <w:t>, procedures, radio frequencies, reporting points</w:t>
      </w:r>
      <w:r w:rsidR="00A427E0" w:rsidRPr="00796989">
        <w:t>.</w:t>
      </w:r>
      <w:bookmarkStart w:id="552" w:name="_Toc30752280"/>
    </w:p>
    <w:p w14:paraId="357B9249" w14:textId="77777777" w:rsidR="008272BE" w:rsidRPr="00152C46" w:rsidRDefault="00A86903" w:rsidP="008272BE">
      <w:pPr>
        <w:pStyle w:val="Titolo3"/>
      </w:pPr>
      <w:bookmarkStart w:id="553" w:name="_Toc48497050"/>
      <w:bookmarkStart w:id="554" w:name="_Toc94437730"/>
      <w:r w:rsidRPr="00152C46">
        <w:t xml:space="preserve">Delivery </w:t>
      </w:r>
      <w:r w:rsidR="008272BE" w:rsidRPr="00152C46">
        <w:t>of Information</w:t>
      </w:r>
      <w:bookmarkEnd w:id="552"/>
      <w:bookmarkEnd w:id="553"/>
      <w:bookmarkEnd w:id="554"/>
    </w:p>
    <w:p w14:paraId="60A7DD33" w14:textId="77777777" w:rsidR="007B6D8E" w:rsidRPr="00152C46" w:rsidRDefault="007B6D8E" w:rsidP="00780C0F">
      <w:pPr>
        <w:pStyle w:val="Corpotesto"/>
      </w:pPr>
      <w:r w:rsidRPr="00152C46">
        <w:t xml:space="preserve">Depending on the </w:t>
      </w:r>
      <w:r w:rsidR="00AD3CA3" w:rsidRPr="00152C46">
        <w:t>type o</w:t>
      </w:r>
      <w:r w:rsidRPr="00152C46">
        <w:t>f information and the situation</w:t>
      </w:r>
      <w:r w:rsidR="009C547C" w:rsidRPr="00152C46">
        <w:t>,</w:t>
      </w:r>
      <w:r w:rsidRPr="00152C46">
        <w:t xml:space="preserve"> this may be delivered by:</w:t>
      </w:r>
    </w:p>
    <w:p w14:paraId="22DDCFD6" w14:textId="587A0384" w:rsidR="007B6D8E" w:rsidRPr="001D2B71" w:rsidRDefault="00AE07B2" w:rsidP="00780C0F">
      <w:pPr>
        <w:pStyle w:val="Bullet1"/>
        <w:jc w:val="both"/>
      </w:pPr>
      <w:r>
        <w:t>B</w:t>
      </w:r>
      <w:r w:rsidR="007B6D8E" w:rsidRPr="001D2B71">
        <w:t xml:space="preserve">roadcasting </w:t>
      </w:r>
      <w:r w:rsidR="009C547C" w:rsidRPr="001D2B71">
        <w:t xml:space="preserve">the </w:t>
      </w:r>
      <w:r w:rsidR="007B6D8E" w:rsidRPr="001D2B71">
        <w:t>information at fixed times and intervals, as promulgated in the appropriate navigational publications</w:t>
      </w:r>
      <w:r>
        <w:t>.</w:t>
      </w:r>
    </w:p>
    <w:p w14:paraId="327B0435" w14:textId="6A583D55" w:rsidR="00C51CD5" w:rsidRPr="001D2B71" w:rsidRDefault="00AE07B2" w:rsidP="00780C0F">
      <w:pPr>
        <w:pStyle w:val="Bullet1"/>
        <w:jc w:val="both"/>
      </w:pPr>
      <w:r>
        <w:lastRenderedPageBreak/>
        <w:t>C</w:t>
      </w:r>
      <w:r w:rsidR="009C547C" w:rsidRPr="001D2B71">
        <w:t>ommunicatin</w:t>
      </w:r>
      <w:r w:rsidR="00DB20C3" w:rsidRPr="001D2B71">
        <w:t>g</w:t>
      </w:r>
      <w:r w:rsidR="007B6D8E" w:rsidRPr="001D2B71">
        <w:t xml:space="preserve"> </w:t>
      </w:r>
      <w:r w:rsidR="00DB20C3" w:rsidRPr="001D2B71">
        <w:t xml:space="preserve">directly </w:t>
      </w:r>
      <w:r w:rsidR="007B6D8E" w:rsidRPr="001D2B71">
        <w:t>w</w:t>
      </w:r>
      <w:r w:rsidR="009C547C" w:rsidRPr="001D2B71">
        <w:t xml:space="preserve">ith individual </w:t>
      </w:r>
      <w:r w:rsidR="00AA17B8" w:rsidRPr="001D2B71">
        <w:t>ship</w:t>
      </w:r>
      <w:r w:rsidR="0020185C" w:rsidRPr="001D2B71">
        <w:t>(</w:t>
      </w:r>
      <w:r w:rsidR="009C547C" w:rsidRPr="001D2B71">
        <w:t>s</w:t>
      </w:r>
      <w:r w:rsidR="0020185C" w:rsidRPr="001D2B71">
        <w:t>)</w:t>
      </w:r>
      <w:r>
        <w:t>.</w:t>
      </w:r>
    </w:p>
    <w:p w14:paraId="49301DF4" w14:textId="68B5DBBD" w:rsidR="00211AFD" w:rsidRPr="00965009" w:rsidRDefault="00AE07B2" w:rsidP="00780C0F">
      <w:pPr>
        <w:pStyle w:val="Bullet1"/>
        <w:spacing w:after="200" w:line="276" w:lineRule="auto"/>
        <w:jc w:val="both"/>
      </w:pPr>
      <w:r>
        <w:t>D</w:t>
      </w:r>
      <w:r w:rsidR="00B3617D" w:rsidRPr="001D2B71">
        <w:t>ata exchange and a</w:t>
      </w:r>
      <w:r w:rsidR="008372FC" w:rsidRPr="001D2B71">
        <w:t xml:space="preserve">utomated </w:t>
      </w:r>
      <w:r w:rsidR="00B3617D" w:rsidRPr="001D2B71">
        <w:t>reporting</w:t>
      </w:r>
      <w:r w:rsidR="008372FC" w:rsidRPr="001D2B71">
        <w:t xml:space="preserve"> as appropriate and where these are available</w:t>
      </w:r>
      <w:r w:rsidR="000020F9" w:rsidRPr="001D2B71">
        <w:t>.</w:t>
      </w:r>
    </w:p>
    <w:p w14:paraId="776CF758" w14:textId="77777777" w:rsidR="008272BE" w:rsidRPr="00152C46" w:rsidRDefault="008272BE" w:rsidP="008272BE">
      <w:pPr>
        <w:pStyle w:val="Titolo3"/>
        <w:rPr>
          <w:rFonts w:cstheme="minorHAnsi"/>
          <w:color w:val="000000"/>
          <w:spacing w:val="-2"/>
        </w:rPr>
      </w:pPr>
      <w:bookmarkStart w:id="555" w:name="_Toc55311622"/>
      <w:bookmarkStart w:id="556" w:name="_Toc55312909"/>
      <w:bookmarkStart w:id="557" w:name="_Toc30752281"/>
      <w:bookmarkStart w:id="558" w:name="_Toc48497051"/>
      <w:bookmarkStart w:id="559" w:name="_Toc94437731"/>
      <w:bookmarkEnd w:id="555"/>
      <w:bookmarkEnd w:id="556"/>
      <w:r w:rsidRPr="00152C46">
        <w:rPr>
          <w:rFonts w:cstheme="minorHAnsi"/>
          <w:spacing w:val="3"/>
        </w:rPr>
        <w:t>E</w:t>
      </w:r>
      <w:r w:rsidRPr="00152C46">
        <w:rPr>
          <w:rFonts w:cstheme="minorHAnsi"/>
          <w:spacing w:val="2"/>
        </w:rPr>
        <w:t>xa</w:t>
      </w:r>
      <w:r w:rsidRPr="00152C46">
        <w:rPr>
          <w:rFonts w:cstheme="minorHAnsi"/>
          <w:spacing w:val="4"/>
        </w:rPr>
        <w:t>m</w:t>
      </w:r>
      <w:r w:rsidRPr="00152C46">
        <w:rPr>
          <w:rFonts w:cstheme="minorHAnsi"/>
          <w:spacing w:val="2"/>
        </w:rPr>
        <w:t>p</w:t>
      </w:r>
      <w:r w:rsidRPr="00152C46">
        <w:rPr>
          <w:rFonts w:cstheme="minorHAnsi"/>
          <w:spacing w:val="1"/>
        </w:rPr>
        <w:t>l</w:t>
      </w:r>
      <w:r w:rsidRPr="00152C46">
        <w:rPr>
          <w:rFonts w:cstheme="minorHAnsi"/>
          <w:spacing w:val="2"/>
        </w:rPr>
        <w:t>e</w:t>
      </w:r>
      <w:r w:rsidRPr="00152C46">
        <w:rPr>
          <w:rFonts w:cstheme="minorHAnsi"/>
        </w:rPr>
        <w:t>s</w:t>
      </w:r>
      <w:r w:rsidRPr="00152C46">
        <w:rPr>
          <w:rFonts w:cstheme="minorHAnsi"/>
          <w:spacing w:val="23"/>
        </w:rPr>
        <w:t xml:space="preserve"> </w:t>
      </w:r>
      <w:r w:rsidRPr="00152C46">
        <w:rPr>
          <w:rFonts w:cstheme="minorHAnsi"/>
          <w:spacing w:val="2"/>
        </w:rPr>
        <w:t>o</w:t>
      </w:r>
      <w:r w:rsidRPr="00152C46">
        <w:rPr>
          <w:rFonts w:cstheme="minorHAnsi"/>
        </w:rPr>
        <w:t>f</w:t>
      </w:r>
      <w:r w:rsidRPr="00152C46">
        <w:rPr>
          <w:rFonts w:cstheme="minorHAnsi"/>
          <w:spacing w:val="7"/>
        </w:rPr>
        <w:t xml:space="preserve"> </w:t>
      </w:r>
      <w:r w:rsidRPr="00152C46">
        <w:rPr>
          <w:rFonts w:cstheme="minorHAnsi"/>
          <w:spacing w:val="1"/>
        </w:rPr>
        <w:t>timely and relevant information</w:t>
      </w:r>
      <w:bookmarkEnd w:id="557"/>
      <w:bookmarkEnd w:id="558"/>
      <w:bookmarkEnd w:id="559"/>
    </w:p>
    <w:p w14:paraId="2A59F523" w14:textId="74B8BB85" w:rsidR="007B6D8E" w:rsidRDefault="007B6D8E" w:rsidP="00FD736A">
      <w:pPr>
        <w:pStyle w:val="Corpotesto"/>
      </w:pPr>
      <w:r w:rsidRPr="00152C46">
        <w:rPr>
          <w:spacing w:val="3"/>
        </w:rPr>
        <w:t>E</w:t>
      </w:r>
      <w:r w:rsidRPr="00152C46">
        <w:rPr>
          <w:spacing w:val="2"/>
        </w:rPr>
        <w:t>xa</w:t>
      </w:r>
      <w:r w:rsidRPr="00152C46">
        <w:rPr>
          <w:spacing w:val="4"/>
        </w:rPr>
        <w:t>m</w:t>
      </w:r>
      <w:r w:rsidRPr="00152C46">
        <w:rPr>
          <w:spacing w:val="2"/>
        </w:rPr>
        <w:t>p</w:t>
      </w:r>
      <w:r w:rsidRPr="00152C46">
        <w:t>l</w:t>
      </w:r>
      <w:r w:rsidRPr="00152C46">
        <w:rPr>
          <w:spacing w:val="2"/>
        </w:rPr>
        <w:t>e</w:t>
      </w:r>
      <w:r w:rsidRPr="00152C46">
        <w:t>s</w:t>
      </w:r>
      <w:r w:rsidRPr="00152C46">
        <w:rPr>
          <w:spacing w:val="23"/>
        </w:rPr>
        <w:t xml:space="preserve"> </w:t>
      </w:r>
      <w:r w:rsidRPr="00152C46">
        <w:rPr>
          <w:spacing w:val="2"/>
        </w:rPr>
        <w:t>o</w:t>
      </w:r>
      <w:r w:rsidRPr="00152C46">
        <w:t>f</w:t>
      </w:r>
      <w:r w:rsidRPr="00152C46">
        <w:rPr>
          <w:spacing w:val="7"/>
        </w:rPr>
        <w:t xml:space="preserve"> </w:t>
      </w:r>
      <w:r w:rsidRPr="00152C46">
        <w:t>timely and relevant information include</w:t>
      </w:r>
      <w:r w:rsidR="002B37FD">
        <w:t xml:space="preserve"> those shown in Table 1</w:t>
      </w:r>
      <w:r w:rsidRPr="00152C46">
        <w:t>:</w:t>
      </w:r>
      <w:r w:rsidR="009C547C" w:rsidRPr="00152C46">
        <w:t xml:space="preserve"> </w:t>
      </w:r>
    </w:p>
    <w:p w14:paraId="6DFECD8F" w14:textId="2D1CCEA4" w:rsidR="002B37FD" w:rsidRDefault="00146C9B" w:rsidP="00A87F1C">
      <w:pPr>
        <w:pStyle w:val="Tablecaption"/>
      </w:pPr>
      <w:bookmarkStart w:id="560" w:name="_Toc79664335"/>
      <w:bookmarkStart w:id="561" w:name="_Toc79664336"/>
      <w:bookmarkStart w:id="562" w:name="_Toc94437746"/>
      <w:bookmarkEnd w:id="560"/>
      <w:bookmarkEnd w:id="561"/>
      <w:r>
        <w:t>Examples of timely and relevant information</w:t>
      </w:r>
      <w:bookmarkEnd w:id="562"/>
    </w:p>
    <w:tbl>
      <w:tblPr>
        <w:tblStyle w:val="Grigliatabella"/>
        <w:tblW w:w="0" w:type="auto"/>
        <w:jc w:val="center"/>
        <w:tblLook w:val="04A0" w:firstRow="1" w:lastRow="0" w:firstColumn="1" w:lastColumn="0" w:noHBand="0" w:noVBand="1"/>
      </w:tblPr>
      <w:tblGrid>
        <w:gridCol w:w="2541"/>
        <w:gridCol w:w="6701"/>
      </w:tblGrid>
      <w:tr w:rsidR="00754F01" w:rsidRPr="00F55AD7" w14:paraId="0592DE6E" w14:textId="77777777" w:rsidTr="007436EF">
        <w:trPr>
          <w:tblHeader/>
          <w:jc w:val="center"/>
        </w:trPr>
        <w:tc>
          <w:tcPr>
            <w:tcW w:w="2541" w:type="dxa"/>
          </w:tcPr>
          <w:p w14:paraId="581E1774" w14:textId="77777777" w:rsidR="00754F01" w:rsidRPr="00C1400A" w:rsidRDefault="00754F01" w:rsidP="00D16775">
            <w:pPr>
              <w:pStyle w:val="Tableheading"/>
            </w:pPr>
            <w:bookmarkStart w:id="563" w:name="_Hlk46244747"/>
            <w:r w:rsidRPr="00014831">
              <w:t>Information related to:</w:t>
            </w:r>
          </w:p>
        </w:tc>
        <w:tc>
          <w:tcPr>
            <w:tcW w:w="6701" w:type="dxa"/>
          </w:tcPr>
          <w:p w14:paraId="1576B1E2" w14:textId="77777777" w:rsidR="00754F01" w:rsidRPr="00F55AD7" w:rsidRDefault="00754F01" w:rsidP="00D16775">
            <w:pPr>
              <w:pStyle w:val="Tableheading"/>
            </w:pPr>
            <w:r w:rsidRPr="00014831">
              <w:t>Examples:</w:t>
            </w:r>
          </w:p>
        </w:tc>
      </w:tr>
      <w:bookmarkEnd w:id="563"/>
      <w:tr w:rsidR="00754F01" w:rsidRPr="00F55AD7" w14:paraId="102D9913" w14:textId="77777777" w:rsidTr="007436EF">
        <w:trPr>
          <w:tblHeader/>
          <w:jc w:val="center"/>
        </w:trPr>
        <w:tc>
          <w:tcPr>
            <w:tcW w:w="2541" w:type="dxa"/>
          </w:tcPr>
          <w:p w14:paraId="6E6BE5B2" w14:textId="77777777" w:rsidR="00754F01" w:rsidRPr="00014831" w:rsidRDefault="00754F01" w:rsidP="00D16775">
            <w:pPr>
              <w:pStyle w:val="Tabletext"/>
            </w:pPr>
            <w:r w:rsidRPr="00014831">
              <w:t>Navigational situations (including traffic and route information)</w:t>
            </w:r>
          </w:p>
        </w:tc>
        <w:tc>
          <w:tcPr>
            <w:tcW w:w="6701" w:type="dxa"/>
          </w:tcPr>
          <w:p w14:paraId="3C57BF4C" w14:textId="77777777" w:rsidR="00754F01" w:rsidRPr="00754F01" w:rsidRDefault="00754F01" w:rsidP="00A87F1C">
            <w:pPr>
              <w:pStyle w:val="Tabletext"/>
              <w:numPr>
                <w:ilvl w:val="0"/>
                <w:numId w:val="88"/>
              </w:numPr>
              <w:spacing w:before="120" w:after="120" w:line="240" w:lineRule="auto"/>
              <w:contextualSpacing/>
              <w:rPr>
                <w:w w:val="105"/>
                <w:szCs w:val="20"/>
              </w:rPr>
            </w:pPr>
            <w:r w:rsidRPr="00754F01">
              <w:rPr>
                <w:w w:val="105"/>
                <w:szCs w:val="20"/>
              </w:rPr>
              <w:t xml:space="preserve">Position, identity, destination of </w:t>
            </w:r>
            <w:r w:rsidR="00AA17B8">
              <w:rPr>
                <w:w w:val="105"/>
                <w:szCs w:val="20"/>
              </w:rPr>
              <w:t>ship</w:t>
            </w:r>
            <w:r w:rsidRPr="00754F01">
              <w:rPr>
                <w:w w:val="105"/>
                <w:szCs w:val="20"/>
              </w:rPr>
              <w:t>s and the intention of other traffic</w:t>
            </w:r>
            <w:r w:rsidR="00DB20C3">
              <w:rPr>
                <w:w w:val="105"/>
                <w:szCs w:val="20"/>
              </w:rPr>
              <w:t>.</w:t>
            </w:r>
          </w:p>
          <w:p w14:paraId="0D52942A" w14:textId="77777777" w:rsidR="00B03634" w:rsidRDefault="00754F01" w:rsidP="00A87F1C">
            <w:pPr>
              <w:pStyle w:val="Tabletext"/>
              <w:numPr>
                <w:ilvl w:val="0"/>
                <w:numId w:val="88"/>
              </w:numPr>
              <w:spacing w:before="120" w:after="120" w:line="240" w:lineRule="auto"/>
              <w:contextualSpacing/>
              <w:rPr>
                <w:w w:val="105"/>
                <w:szCs w:val="20"/>
              </w:rPr>
            </w:pPr>
            <w:r w:rsidRPr="00754F01">
              <w:rPr>
                <w:w w:val="105"/>
                <w:szCs w:val="20"/>
              </w:rPr>
              <w:t>Amendments and changes in promulgated information concerning the VTS area such as boundaries, procedures, radio frequencies</w:t>
            </w:r>
            <w:r w:rsidR="009B35DB">
              <w:rPr>
                <w:w w:val="105"/>
                <w:szCs w:val="20"/>
              </w:rPr>
              <w:t>,</w:t>
            </w:r>
            <w:r w:rsidRPr="00754F01">
              <w:rPr>
                <w:w w:val="105"/>
                <w:szCs w:val="20"/>
              </w:rPr>
              <w:t xml:space="preserve"> reporting points</w:t>
            </w:r>
            <w:r w:rsidR="00B03634">
              <w:rPr>
                <w:w w:val="105"/>
                <w:szCs w:val="20"/>
              </w:rPr>
              <w:t>.</w:t>
            </w:r>
          </w:p>
          <w:p w14:paraId="340AC2A9" w14:textId="77777777" w:rsidR="00754F01" w:rsidRPr="00754F01" w:rsidRDefault="00B03634" w:rsidP="00A87F1C">
            <w:pPr>
              <w:pStyle w:val="Tabletext"/>
              <w:numPr>
                <w:ilvl w:val="0"/>
                <w:numId w:val="88"/>
              </w:numPr>
              <w:spacing w:before="120" w:after="120" w:line="240" w:lineRule="auto"/>
              <w:contextualSpacing/>
              <w:rPr>
                <w:w w:val="105"/>
                <w:szCs w:val="20"/>
              </w:rPr>
            </w:pPr>
            <w:r>
              <w:rPr>
                <w:w w:val="105"/>
                <w:szCs w:val="20"/>
              </w:rPr>
              <w:t>T</w:t>
            </w:r>
            <w:r w:rsidR="00754F01" w:rsidRPr="00754F01">
              <w:rPr>
                <w:w w:val="105"/>
                <w:szCs w:val="20"/>
              </w:rPr>
              <w:t>he mandatory reporting of movements</w:t>
            </w:r>
            <w:r w:rsidR="009B35DB">
              <w:rPr>
                <w:w w:val="105"/>
                <w:szCs w:val="20"/>
              </w:rPr>
              <w:t>.</w:t>
            </w:r>
          </w:p>
          <w:p w14:paraId="1BDA981A" w14:textId="77777777" w:rsidR="00754F01" w:rsidRPr="00754F01" w:rsidRDefault="00754F01" w:rsidP="00A87F1C">
            <w:pPr>
              <w:pStyle w:val="Tabletext"/>
              <w:numPr>
                <w:ilvl w:val="0"/>
                <w:numId w:val="88"/>
              </w:numPr>
              <w:spacing w:before="120" w:after="120" w:line="240" w:lineRule="auto"/>
              <w:contextualSpacing/>
              <w:rPr>
                <w:w w:val="105"/>
                <w:szCs w:val="20"/>
              </w:rPr>
            </w:pPr>
            <w:r w:rsidRPr="00754F01">
              <w:rPr>
                <w:w w:val="105"/>
                <w:szCs w:val="20"/>
              </w:rPr>
              <w:t xml:space="preserve">Limited manoeuvrability that may impose restrictions on the navigation of other </w:t>
            </w:r>
            <w:r w:rsidR="00AA17B8">
              <w:rPr>
                <w:w w:val="105"/>
                <w:szCs w:val="20"/>
              </w:rPr>
              <w:t>ship</w:t>
            </w:r>
            <w:r w:rsidRPr="00754F01">
              <w:rPr>
                <w:w w:val="105"/>
                <w:szCs w:val="20"/>
              </w:rPr>
              <w:t>s, or any other potential hindrances</w:t>
            </w:r>
            <w:r w:rsidR="00DB20C3">
              <w:rPr>
                <w:w w:val="105"/>
                <w:szCs w:val="20"/>
              </w:rPr>
              <w:t>.</w:t>
            </w:r>
          </w:p>
          <w:p w14:paraId="2C09D498" w14:textId="77777777" w:rsidR="00754F01" w:rsidRPr="00014831" w:rsidRDefault="00754F01" w:rsidP="00A87F1C">
            <w:pPr>
              <w:pStyle w:val="Tabletext"/>
              <w:numPr>
                <w:ilvl w:val="0"/>
                <w:numId w:val="88"/>
              </w:numPr>
              <w:spacing w:before="120" w:after="120" w:line="240" w:lineRule="auto"/>
              <w:contextualSpacing/>
            </w:pPr>
            <w:r w:rsidRPr="00754F01">
              <w:rPr>
                <w:w w:val="105"/>
                <w:szCs w:val="20"/>
              </w:rPr>
              <w:t>Suspension or change of routes.</w:t>
            </w:r>
          </w:p>
        </w:tc>
      </w:tr>
      <w:tr w:rsidR="00754F01" w:rsidRPr="00F55AD7" w14:paraId="1C1CF6F0" w14:textId="77777777" w:rsidTr="007436EF">
        <w:trPr>
          <w:tblHeader/>
          <w:jc w:val="center"/>
        </w:trPr>
        <w:tc>
          <w:tcPr>
            <w:tcW w:w="2541" w:type="dxa"/>
          </w:tcPr>
          <w:p w14:paraId="405616D0" w14:textId="77777777" w:rsidR="00754F01" w:rsidRPr="00014831" w:rsidRDefault="00754F01" w:rsidP="00D16775">
            <w:pPr>
              <w:pStyle w:val="Tabletext"/>
            </w:pPr>
            <w:r w:rsidRPr="00014831">
              <w:t>Navigational warnings</w:t>
            </w:r>
          </w:p>
        </w:tc>
        <w:tc>
          <w:tcPr>
            <w:tcW w:w="6701" w:type="dxa"/>
          </w:tcPr>
          <w:p w14:paraId="41B60A25" w14:textId="77777777" w:rsidR="0060634D" w:rsidRPr="00A87F1C" w:rsidRDefault="006E6C26" w:rsidP="00A87F1C">
            <w:pPr>
              <w:pStyle w:val="Tabletext"/>
              <w:numPr>
                <w:ilvl w:val="0"/>
                <w:numId w:val="88"/>
              </w:numPr>
              <w:spacing w:before="120" w:after="120" w:line="240" w:lineRule="auto"/>
              <w:contextualSpacing/>
              <w:rPr>
                <w:w w:val="105"/>
                <w:szCs w:val="20"/>
              </w:rPr>
            </w:pPr>
            <w:r>
              <w:rPr>
                <w:w w:val="105"/>
                <w:szCs w:val="20"/>
              </w:rPr>
              <w:t>Uncharted obstacles such as d</w:t>
            </w:r>
            <w:r w:rsidR="00754F01" w:rsidRPr="00152C46">
              <w:rPr>
                <w:w w:val="105"/>
                <w:szCs w:val="20"/>
              </w:rPr>
              <w:t>angerous wrecks</w:t>
            </w:r>
            <w:r w:rsidR="00DB20C3">
              <w:rPr>
                <w:w w:val="105"/>
                <w:szCs w:val="20"/>
              </w:rPr>
              <w:t>.</w:t>
            </w:r>
          </w:p>
          <w:p w14:paraId="7FB00C72" w14:textId="77777777" w:rsidR="0060634D" w:rsidRPr="00A87F1C" w:rsidRDefault="0060634D" w:rsidP="00A87F1C">
            <w:pPr>
              <w:pStyle w:val="Tabletext"/>
              <w:numPr>
                <w:ilvl w:val="0"/>
                <w:numId w:val="88"/>
              </w:numPr>
              <w:spacing w:before="120" w:after="120" w:line="240" w:lineRule="auto"/>
              <w:contextualSpacing/>
              <w:rPr>
                <w:w w:val="105"/>
                <w:szCs w:val="20"/>
              </w:rPr>
            </w:pPr>
            <w:r>
              <w:rPr>
                <w:w w:val="105"/>
                <w:szCs w:val="20"/>
              </w:rPr>
              <w:t>D</w:t>
            </w:r>
            <w:r w:rsidR="00754F01" w:rsidRPr="00152C46">
              <w:rPr>
                <w:w w:val="105"/>
                <w:szCs w:val="20"/>
              </w:rPr>
              <w:t>iving operations</w:t>
            </w:r>
            <w:r w:rsidR="00DB20C3">
              <w:rPr>
                <w:w w:val="105"/>
                <w:szCs w:val="20"/>
              </w:rPr>
              <w:t>.</w:t>
            </w:r>
          </w:p>
          <w:p w14:paraId="1FDA7DE8" w14:textId="77777777" w:rsidR="00754F01" w:rsidRPr="00014831" w:rsidRDefault="0060634D" w:rsidP="00A87F1C">
            <w:pPr>
              <w:pStyle w:val="Tabletext"/>
              <w:numPr>
                <w:ilvl w:val="0"/>
                <w:numId w:val="88"/>
              </w:numPr>
              <w:spacing w:before="120" w:after="120" w:line="240" w:lineRule="auto"/>
              <w:contextualSpacing/>
            </w:pPr>
            <w:r>
              <w:rPr>
                <w:w w:val="105"/>
                <w:szCs w:val="20"/>
              </w:rPr>
              <w:t>S</w:t>
            </w:r>
            <w:r w:rsidR="00AA17B8">
              <w:rPr>
                <w:w w:val="105"/>
                <w:szCs w:val="20"/>
              </w:rPr>
              <w:t>hip</w:t>
            </w:r>
            <w:r w:rsidR="00754F01" w:rsidRPr="00152C46">
              <w:rPr>
                <w:w w:val="105"/>
                <w:szCs w:val="20"/>
              </w:rPr>
              <w:t>s not under command.</w:t>
            </w:r>
          </w:p>
        </w:tc>
      </w:tr>
      <w:tr w:rsidR="00754F01" w:rsidRPr="00F55AD7" w14:paraId="4ECA6C8F" w14:textId="77777777" w:rsidTr="007436EF">
        <w:trPr>
          <w:tblHeader/>
          <w:jc w:val="center"/>
        </w:trPr>
        <w:tc>
          <w:tcPr>
            <w:tcW w:w="2541" w:type="dxa"/>
          </w:tcPr>
          <w:p w14:paraId="1E3A1DDF" w14:textId="77777777" w:rsidR="00754F01" w:rsidRPr="00014831" w:rsidRDefault="00754F01" w:rsidP="00D16775">
            <w:pPr>
              <w:pStyle w:val="Tabletext"/>
            </w:pPr>
            <w:r w:rsidRPr="00014831">
              <w:t>Meteorology</w:t>
            </w:r>
          </w:p>
        </w:tc>
        <w:tc>
          <w:tcPr>
            <w:tcW w:w="6701" w:type="dxa"/>
          </w:tcPr>
          <w:p w14:paraId="3698AED5" w14:textId="77777777" w:rsidR="0060634D" w:rsidRPr="00A87F1C" w:rsidRDefault="00C23EE1" w:rsidP="00A87F1C">
            <w:pPr>
              <w:pStyle w:val="Tabletext"/>
              <w:numPr>
                <w:ilvl w:val="0"/>
                <w:numId w:val="88"/>
              </w:numPr>
              <w:spacing w:before="120" w:after="120" w:line="240" w:lineRule="auto"/>
              <w:contextualSpacing/>
              <w:rPr>
                <w:w w:val="105"/>
                <w:szCs w:val="20"/>
              </w:rPr>
            </w:pPr>
            <w:r>
              <w:rPr>
                <w:w w:val="105"/>
                <w:szCs w:val="20"/>
              </w:rPr>
              <w:t xml:space="preserve">Wind </w:t>
            </w:r>
            <w:r w:rsidR="00754F01" w:rsidRPr="00152C46">
              <w:rPr>
                <w:w w:val="105"/>
                <w:szCs w:val="20"/>
              </w:rPr>
              <w:t>speed and direction</w:t>
            </w:r>
            <w:r w:rsidR="00DB20C3">
              <w:rPr>
                <w:w w:val="105"/>
                <w:szCs w:val="20"/>
              </w:rPr>
              <w:t>.</w:t>
            </w:r>
          </w:p>
          <w:p w14:paraId="1A77EB69" w14:textId="77777777" w:rsidR="0060634D" w:rsidRPr="00A87F1C" w:rsidRDefault="0060634D" w:rsidP="00A87F1C">
            <w:pPr>
              <w:pStyle w:val="Tabletext"/>
              <w:numPr>
                <w:ilvl w:val="0"/>
                <w:numId w:val="88"/>
              </w:numPr>
              <w:spacing w:before="120" w:after="120" w:line="240" w:lineRule="auto"/>
              <w:contextualSpacing/>
              <w:rPr>
                <w:w w:val="105"/>
                <w:szCs w:val="20"/>
              </w:rPr>
            </w:pPr>
            <w:r>
              <w:rPr>
                <w:w w:val="105"/>
                <w:szCs w:val="20"/>
              </w:rPr>
              <w:t>D</w:t>
            </w:r>
            <w:r w:rsidR="00754F01" w:rsidRPr="00152C46">
              <w:rPr>
                <w:w w:val="105"/>
                <w:szCs w:val="20"/>
              </w:rPr>
              <w:t>irection and height of the wave</w:t>
            </w:r>
            <w:r w:rsidR="00DB20C3">
              <w:rPr>
                <w:w w:val="105"/>
                <w:szCs w:val="20"/>
              </w:rPr>
              <w:t>.</w:t>
            </w:r>
            <w:r w:rsidR="00754F01" w:rsidRPr="00152C46">
              <w:rPr>
                <w:w w:val="105"/>
                <w:szCs w:val="20"/>
              </w:rPr>
              <w:t xml:space="preserve"> </w:t>
            </w:r>
          </w:p>
          <w:p w14:paraId="058EE04F" w14:textId="77777777" w:rsidR="0060634D" w:rsidRPr="00A87F1C" w:rsidRDefault="0060634D" w:rsidP="00A87F1C">
            <w:pPr>
              <w:pStyle w:val="Tabletext"/>
              <w:numPr>
                <w:ilvl w:val="0"/>
                <w:numId w:val="88"/>
              </w:numPr>
              <w:spacing w:before="120" w:after="120" w:line="240" w:lineRule="auto"/>
              <w:contextualSpacing/>
              <w:rPr>
                <w:w w:val="105"/>
                <w:szCs w:val="20"/>
              </w:rPr>
            </w:pPr>
            <w:r>
              <w:rPr>
                <w:w w:val="105"/>
                <w:szCs w:val="20"/>
              </w:rPr>
              <w:t>V</w:t>
            </w:r>
            <w:r w:rsidR="00754F01" w:rsidRPr="00152C46">
              <w:rPr>
                <w:w w:val="105"/>
                <w:szCs w:val="20"/>
              </w:rPr>
              <w:t>isibility</w:t>
            </w:r>
            <w:r w:rsidR="00DB20C3">
              <w:rPr>
                <w:w w:val="105"/>
                <w:szCs w:val="20"/>
              </w:rPr>
              <w:t>.</w:t>
            </w:r>
          </w:p>
          <w:p w14:paraId="553FDCE9" w14:textId="77777777" w:rsidR="0060634D" w:rsidRPr="00A87F1C" w:rsidRDefault="00624719" w:rsidP="00A87F1C">
            <w:pPr>
              <w:pStyle w:val="Tabletext"/>
              <w:numPr>
                <w:ilvl w:val="0"/>
                <w:numId w:val="88"/>
              </w:numPr>
              <w:spacing w:before="120" w:after="120" w:line="240" w:lineRule="auto"/>
              <w:contextualSpacing/>
              <w:rPr>
                <w:w w:val="105"/>
                <w:szCs w:val="20"/>
              </w:rPr>
            </w:pPr>
            <w:r>
              <w:rPr>
                <w:w w:val="105"/>
                <w:szCs w:val="20"/>
              </w:rPr>
              <w:t>A</w:t>
            </w:r>
            <w:r w:rsidR="00754F01" w:rsidRPr="00152C46">
              <w:rPr>
                <w:w w:val="105"/>
                <w:szCs w:val="20"/>
              </w:rPr>
              <w:t>tmospheric pressure</w:t>
            </w:r>
            <w:r w:rsidR="00DB20C3">
              <w:rPr>
                <w:w w:val="105"/>
                <w:szCs w:val="20"/>
              </w:rPr>
              <w:t>.</w:t>
            </w:r>
          </w:p>
          <w:p w14:paraId="0E0AC8EA" w14:textId="77777777" w:rsidR="00754F01" w:rsidRPr="00014831" w:rsidRDefault="00624719" w:rsidP="00A87F1C">
            <w:pPr>
              <w:pStyle w:val="Tabletext"/>
              <w:numPr>
                <w:ilvl w:val="0"/>
                <w:numId w:val="88"/>
              </w:numPr>
              <w:spacing w:before="120" w:after="120" w:line="240" w:lineRule="auto"/>
              <w:contextualSpacing/>
            </w:pPr>
            <w:r>
              <w:rPr>
                <w:w w:val="105"/>
                <w:szCs w:val="20"/>
              </w:rPr>
              <w:t>F</w:t>
            </w:r>
            <w:r w:rsidR="00754F01" w:rsidRPr="00152C46">
              <w:rPr>
                <w:w w:val="105"/>
                <w:szCs w:val="20"/>
              </w:rPr>
              <w:t>ormation of ice.</w:t>
            </w:r>
          </w:p>
        </w:tc>
      </w:tr>
      <w:tr w:rsidR="00754F01" w:rsidRPr="00F55AD7" w14:paraId="6B838A66" w14:textId="77777777" w:rsidTr="007436EF">
        <w:trPr>
          <w:tblHeader/>
          <w:jc w:val="center"/>
        </w:trPr>
        <w:tc>
          <w:tcPr>
            <w:tcW w:w="2541" w:type="dxa"/>
          </w:tcPr>
          <w:p w14:paraId="46B38297" w14:textId="77777777" w:rsidR="00754F01" w:rsidRPr="00014831" w:rsidRDefault="00754F01" w:rsidP="00D16775">
            <w:pPr>
              <w:pStyle w:val="Tabletext"/>
            </w:pPr>
            <w:r w:rsidRPr="00014831">
              <w:t>Meteorological warnings</w:t>
            </w:r>
          </w:p>
        </w:tc>
        <w:tc>
          <w:tcPr>
            <w:tcW w:w="6701" w:type="dxa"/>
          </w:tcPr>
          <w:p w14:paraId="6FA5B01F" w14:textId="77777777" w:rsidR="00C23EE1" w:rsidRPr="00A87F1C" w:rsidRDefault="00754F01" w:rsidP="00A87F1C">
            <w:pPr>
              <w:pStyle w:val="Tabletext"/>
              <w:numPr>
                <w:ilvl w:val="0"/>
                <w:numId w:val="88"/>
              </w:numPr>
              <w:spacing w:before="120" w:after="120" w:line="240" w:lineRule="auto"/>
              <w:contextualSpacing/>
              <w:rPr>
                <w:w w:val="105"/>
                <w:szCs w:val="20"/>
              </w:rPr>
            </w:pPr>
            <w:r w:rsidRPr="00152C46">
              <w:rPr>
                <w:w w:val="105"/>
                <w:szCs w:val="20"/>
              </w:rPr>
              <w:t>Gale</w:t>
            </w:r>
            <w:r w:rsidR="00DB20C3">
              <w:rPr>
                <w:w w:val="105"/>
                <w:szCs w:val="20"/>
              </w:rPr>
              <w:t>.</w:t>
            </w:r>
          </w:p>
          <w:p w14:paraId="42628A3A" w14:textId="77777777" w:rsidR="00624719" w:rsidRPr="00A87F1C" w:rsidRDefault="00C23EE1" w:rsidP="00A87F1C">
            <w:pPr>
              <w:pStyle w:val="Tabletext"/>
              <w:numPr>
                <w:ilvl w:val="0"/>
                <w:numId w:val="88"/>
              </w:numPr>
              <w:spacing w:before="120" w:after="120" w:line="240" w:lineRule="auto"/>
              <w:contextualSpacing/>
              <w:rPr>
                <w:w w:val="105"/>
                <w:szCs w:val="20"/>
              </w:rPr>
            </w:pPr>
            <w:r>
              <w:rPr>
                <w:w w:val="105"/>
                <w:szCs w:val="20"/>
              </w:rPr>
              <w:t>S</w:t>
            </w:r>
            <w:r w:rsidR="00754F01" w:rsidRPr="00152C46">
              <w:rPr>
                <w:w w:val="105"/>
                <w:szCs w:val="20"/>
              </w:rPr>
              <w:t>torm</w:t>
            </w:r>
            <w:r w:rsidR="00DB20C3">
              <w:rPr>
                <w:w w:val="105"/>
                <w:szCs w:val="20"/>
              </w:rPr>
              <w:t>.</w:t>
            </w:r>
          </w:p>
          <w:p w14:paraId="595D9B60" w14:textId="77777777" w:rsidR="00624719" w:rsidRPr="00A87F1C" w:rsidRDefault="00624719" w:rsidP="00A87F1C">
            <w:pPr>
              <w:pStyle w:val="Tabletext"/>
              <w:numPr>
                <w:ilvl w:val="0"/>
                <w:numId w:val="88"/>
              </w:numPr>
              <w:spacing w:before="120" w:after="120" w:line="240" w:lineRule="auto"/>
              <w:contextualSpacing/>
              <w:rPr>
                <w:w w:val="105"/>
                <w:szCs w:val="20"/>
              </w:rPr>
            </w:pPr>
            <w:r>
              <w:rPr>
                <w:w w:val="105"/>
                <w:szCs w:val="20"/>
              </w:rPr>
              <w:t>T</w:t>
            </w:r>
            <w:r w:rsidR="00754F01" w:rsidRPr="00152C46">
              <w:rPr>
                <w:w w:val="105"/>
                <w:szCs w:val="20"/>
              </w:rPr>
              <w:t>suna</w:t>
            </w:r>
            <w:r w:rsidR="00C23EE1">
              <w:rPr>
                <w:w w:val="105"/>
                <w:szCs w:val="20"/>
              </w:rPr>
              <w:t>mi</w:t>
            </w:r>
            <w:r w:rsidR="00DB20C3">
              <w:rPr>
                <w:w w:val="105"/>
                <w:szCs w:val="20"/>
              </w:rPr>
              <w:t>.</w:t>
            </w:r>
          </w:p>
          <w:p w14:paraId="771E9693" w14:textId="77777777" w:rsidR="00754F01" w:rsidRPr="00014831" w:rsidRDefault="00624719" w:rsidP="00A87F1C">
            <w:pPr>
              <w:pStyle w:val="Tabletext"/>
              <w:numPr>
                <w:ilvl w:val="0"/>
                <w:numId w:val="88"/>
              </w:numPr>
              <w:spacing w:before="120" w:after="120" w:line="240" w:lineRule="auto"/>
              <w:contextualSpacing/>
            </w:pPr>
            <w:r>
              <w:rPr>
                <w:w w:val="105"/>
                <w:szCs w:val="20"/>
              </w:rPr>
              <w:t>R</w:t>
            </w:r>
            <w:r w:rsidR="00754F01" w:rsidRPr="00152C46">
              <w:rPr>
                <w:w w:val="105"/>
                <w:szCs w:val="20"/>
              </w:rPr>
              <w:t>estricted visibility.</w:t>
            </w:r>
          </w:p>
        </w:tc>
      </w:tr>
      <w:tr w:rsidR="00754F01" w:rsidRPr="00F55AD7" w14:paraId="09F7288C" w14:textId="77777777" w:rsidTr="007436EF">
        <w:trPr>
          <w:tblHeader/>
          <w:jc w:val="center"/>
        </w:trPr>
        <w:tc>
          <w:tcPr>
            <w:tcW w:w="2541" w:type="dxa"/>
          </w:tcPr>
          <w:p w14:paraId="306154C8" w14:textId="77777777" w:rsidR="00754F01" w:rsidRPr="00014831" w:rsidRDefault="00754F01" w:rsidP="00D16775">
            <w:pPr>
              <w:pStyle w:val="Tabletext"/>
            </w:pPr>
            <w:r w:rsidRPr="00014831">
              <w:t>Hydrography</w:t>
            </w:r>
          </w:p>
        </w:tc>
        <w:tc>
          <w:tcPr>
            <w:tcW w:w="6701" w:type="dxa"/>
          </w:tcPr>
          <w:p w14:paraId="20FE3B86" w14:textId="77777777" w:rsidR="00624719" w:rsidRPr="00A87F1C" w:rsidRDefault="00DD7C73" w:rsidP="00A87F1C">
            <w:pPr>
              <w:pStyle w:val="Tabletext"/>
              <w:numPr>
                <w:ilvl w:val="0"/>
                <w:numId w:val="88"/>
              </w:numPr>
              <w:spacing w:before="120" w:after="120" w:line="240" w:lineRule="auto"/>
              <w:contextualSpacing/>
              <w:rPr>
                <w:w w:val="105"/>
                <w:szCs w:val="20"/>
              </w:rPr>
            </w:pPr>
            <w:r>
              <w:rPr>
                <w:w w:val="105"/>
                <w:szCs w:val="20"/>
              </w:rPr>
              <w:t>S</w:t>
            </w:r>
            <w:r w:rsidR="00754F01" w:rsidRPr="00152C46">
              <w:rPr>
                <w:w w:val="105"/>
                <w:szCs w:val="20"/>
              </w:rPr>
              <w:t>tability of the seabed</w:t>
            </w:r>
            <w:r w:rsidR="008E6D91">
              <w:rPr>
                <w:w w:val="105"/>
                <w:szCs w:val="20"/>
              </w:rPr>
              <w:t>.</w:t>
            </w:r>
          </w:p>
          <w:p w14:paraId="543E465D" w14:textId="77777777" w:rsidR="00624719" w:rsidRPr="00A87F1C" w:rsidRDefault="00624719" w:rsidP="00A87F1C">
            <w:pPr>
              <w:pStyle w:val="Tabletext"/>
              <w:numPr>
                <w:ilvl w:val="0"/>
                <w:numId w:val="88"/>
              </w:numPr>
              <w:spacing w:before="120" w:after="120" w:line="240" w:lineRule="auto"/>
              <w:contextualSpacing/>
              <w:rPr>
                <w:w w:val="105"/>
                <w:szCs w:val="20"/>
              </w:rPr>
            </w:pPr>
            <w:r>
              <w:rPr>
                <w:w w:val="105"/>
                <w:szCs w:val="20"/>
              </w:rPr>
              <w:t>T</w:t>
            </w:r>
            <w:r w:rsidR="00754F01" w:rsidRPr="00152C46">
              <w:rPr>
                <w:w w:val="105"/>
                <w:szCs w:val="20"/>
              </w:rPr>
              <w:t>he accuracy of surveys</w:t>
            </w:r>
            <w:r w:rsidR="008E6D91">
              <w:rPr>
                <w:w w:val="105"/>
                <w:szCs w:val="20"/>
              </w:rPr>
              <w:t>.</w:t>
            </w:r>
          </w:p>
          <w:p w14:paraId="741E50F2" w14:textId="77777777" w:rsidR="00624719" w:rsidRPr="00A87F1C" w:rsidRDefault="00624719" w:rsidP="00A87F1C">
            <w:pPr>
              <w:pStyle w:val="Tabletext"/>
              <w:numPr>
                <w:ilvl w:val="0"/>
                <w:numId w:val="88"/>
              </w:numPr>
              <w:spacing w:before="120" w:after="120" w:line="240" w:lineRule="auto"/>
              <w:contextualSpacing/>
              <w:rPr>
                <w:w w:val="105"/>
                <w:szCs w:val="20"/>
              </w:rPr>
            </w:pPr>
            <w:r>
              <w:rPr>
                <w:w w:val="105"/>
                <w:szCs w:val="20"/>
              </w:rPr>
              <w:t>T</w:t>
            </w:r>
            <w:r w:rsidR="00754F01" w:rsidRPr="00152C46">
              <w:rPr>
                <w:w w:val="105"/>
                <w:szCs w:val="20"/>
              </w:rPr>
              <w:t xml:space="preserve">idal </w:t>
            </w:r>
            <w:r w:rsidR="00DD7C73" w:rsidRPr="0076193E">
              <w:rPr>
                <w:w w:val="105"/>
                <w:szCs w:val="20"/>
              </w:rPr>
              <w:t>height</w:t>
            </w:r>
            <w:r w:rsidR="008E6D91">
              <w:rPr>
                <w:w w:val="105"/>
                <w:szCs w:val="20"/>
              </w:rPr>
              <w:t>.</w:t>
            </w:r>
          </w:p>
          <w:p w14:paraId="4A145B16" w14:textId="77777777" w:rsidR="00754F01" w:rsidRPr="008B3B95" w:rsidRDefault="00624719" w:rsidP="00A87F1C">
            <w:pPr>
              <w:pStyle w:val="Tabletext"/>
              <w:numPr>
                <w:ilvl w:val="0"/>
                <w:numId w:val="88"/>
              </w:numPr>
              <w:spacing w:before="120" w:after="120" w:line="240" w:lineRule="auto"/>
              <w:contextualSpacing/>
              <w:rPr>
                <w:dstrike/>
              </w:rPr>
            </w:pPr>
            <w:r>
              <w:rPr>
                <w:w w:val="105"/>
                <w:szCs w:val="20"/>
              </w:rPr>
              <w:t>T</w:t>
            </w:r>
            <w:r w:rsidR="00754F01" w:rsidRPr="00152C46">
              <w:rPr>
                <w:w w:val="105"/>
                <w:szCs w:val="20"/>
              </w:rPr>
              <w:t>idal streams</w:t>
            </w:r>
            <w:r w:rsidR="008E6D91">
              <w:rPr>
                <w:w w:val="105"/>
                <w:szCs w:val="20"/>
              </w:rPr>
              <w:t>.</w:t>
            </w:r>
          </w:p>
        </w:tc>
      </w:tr>
      <w:tr w:rsidR="00754F01" w:rsidRPr="00F55AD7" w14:paraId="13F34A82" w14:textId="77777777" w:rsidTr="007436EF">
        <w:trPr>
          <w:tblHeader/>
          <w:jc w:val="center"/>
        </w:trPr>
        <w:tc>
          <w:tcPr>
            <w:tcW w:w="2541" w:type="dxa"/>
          </w:tcPr>
          <w:p w14:paraId="69DB3642" w14:textId="77777777" w:rsidR="00754F01" w:rsidRPr="00014831" w:rsidRDefault="00754F01" w:rsidP="00D16775">
            <w:pPr>
              <w:pStyle w:val="Tabletext"/>
            </w:pPr>
            <w:r w:rsidRPr="00014831">
              <w:t>Electronic navigational aids</w:t>
            </w:r>
          </w:p>
        </w:tc>
        <w:tc>
          <w:tcPr>
            <w:tcW w:w="6701" w:type="dxa"/>
          </w:tcPr>
          <w:p w14:paraId="19BD730C" w14:textId="77777777" w:rsidR="00754F01" w:rsidRPr="00014831" w:rsidRDefault="00754F01" w:rsidP="00A87F1C">
            <w:pPr>
              <w:pStyle w:val="Tabletext"/>
              <w:numPr>
                <w:ilvl w:val="0"/>
                <w:numId w:val="88"/>
              </w:numPr>
              <w:spacing w:before="120" w:after="120" w:line="240" w:lineRule="auto"/>
              <w:contextualSpacing/>
            </w:pPr>
            <w:r w:rsidRPr="00152C46">
              <w:rPr>
                <w:w w:val="105"/>
                <w:szCs w:val="20"/>
              </w:rPr>
              <w:t>The availability of electronic navigational a</w:t>
            </w:r>
            <w:r w:rsidR="009B7ABD">
              <w:rPr>
                <w:w w:val="105"/>
                <w:szCs w:val="20"/>
              </w:rPr>
              <w:t xml:space="preserve">ids such as: GNSS, DGNSS, </w:t>
            </w:r>
            <w:proofErr w:type="spellStart"/>
            <w:r w:rsidR="009B7ABD">
              <w:rPr>
                <w:w w:val="105"/>
                <w:szCs w:val="20"/>
              </w:rPr>
              <w:t>eLoran</w:t>
            </w:r>
            <w:proofErr w:type="spellEnd"/>
            <w:r w:rsidR="009B7ABD">
              <w:rPr>
                <w:w w:val="105"/>
                <w:szCs w:val="20"/>
              </w:rPr>
              <w:t xml:space="preserve">, </w:t>
            </w:r>
            <w:r w:rsidRPr="00152C46">
              <w:rPr>
                <w:w w:val="105"/>
                <w:szCs w:val="20"/>
              </w:rPr>
              <w:t xml:space="preserve">AIS, </w:t>
            </w:r>
            <w:r w:rsidR="009B7ABD">
              <w:rPr>
                <w:w w:val="105"/>
                <w:szCs w:val="20"/>
              </w:rPr>
              <w:t>LRIT</w:t>
            </w:r>
            <w:r w:rsidR="009B7ABD" w:rsidRPr="00152C46">
              <w:rPr>
                <w:w w:val="105"/>
                <w:szCs w:val="20"/>
              </w:rPr>
              <w:t xml:space="preserve">, </w:t>
            </w:r>
            <w:r w:rsidRPr="00152C46">
              <w:rPr>
                <w:w w:val="105"/>
                <w:szCs w:val="20"/>
              </w:rPr>
              <w:t>RACON.</w:t>
            </w:r>
            <w:r w:rsidR="009B7ABD">
              <w:rPr>
                <w:w w:val="105"/>
                <w:szCs w:val="20"/>
              </w:rPr>
              <w:t xml:space="preserve"> </w:t>
            </w:r>
          </w:p>
        </w:tc>
      </w:tr>
      <w:tr w:rsidR="00754F01" w:rsidRPr="00F55AD7" w14:paraId="02C962EC" w14:textId="77777777" w:rsidTr="007436EF">
        <w:trPr>
          <w:tblHeader/>
          <w:jc w:val="center"/>
        </w:trPr>
        <w:tc>
          <w:tcPr>
            <w:tcW w:w="2541" w:type="dxa"/>
          </w:tcPr>
          <w:p w14:paraId="777E2B13" w14:textId="77777777" w:rsidR="00754F01" w:rsidRPr="00014831" w:rsidRDefault="00754F01" w:rsidP="00D16775">
            <w:pPr>
              <w:pStyle w:val="Tabletext"/>
            </w:pPr>
            <w:r w:rsidRPr="00014831">
              <w:t>Other information</w:t>
            </w:r>
          </w:p>
        </w:tc>
        <w:tc>
          <w:tcPr>
            <w:tcW w:w="6701" w:type="dxa"/>
          </w:tcPr>
          <w:p w14:paraId="3E476D8A" w14:textId="77777777" w:rsidR="00624719" w:rsidRPr="00A87F1C" w:rsidRDefault="00754F01" w:rsidP="00A87F1C">
            <w:pPr>
              <w:pStyle w:val="Tabletext"/>
              <w:numPr>
                <w:ilvl w:val="0"/>
                <w:numId w:val="88"/>
              </w:numPr>
              <w:spacing w:before="120" w:after="120" w:line="240" w:lineRule="auto"/>
              <w:contextualSpacing/>
              <w:rPr>
                <w:w w:val="105"/>
                <w:szCs w:val="20"/>
              </w:rPr>
            </w:pPr>
            <w:r w:rsidRPr="00152C46">
              <w:rPr>
                <w:w w:val="105"/>
                <w:szCs w:val="20"/>
              </w:rPr>
              <w:t>Port information</w:t>
            </w:r>
            <w:r w:rsidR="008E6D91">
              <w:rPr>
                <w:w w:val="105"/>
                <w:szCs w:val="20"/>
              </w:rPr>
              <w:t>.</w:t>
            </w:r>
          </w:p>
          <w:p w14:paraId="554227DD" w14:textId="77777777" w:rsidR="00624719" w:rsidRPr="00A87F1C" w:rsidRDefault="00624719" w:rsidP="00A87F1C">
            <w:pPr>
              <w:pStyle w:val="Tabletext"/>
              <w:numPr>
                <w:ilvl w:val="0"/>
                <w:numId w:val="88"/>
              </w:numPr>
              <w:spacing w:before="120" w:after="120" w:line="240" w:lineRule="auto"/>
              <w:contextualSpacing/>
              <w:rPr>
                <w:w w:val="105"/>
                <w:szCs w:val="20"/>
              </w:rPr>
            </w:pPr>
            <w:r>
              <w:rPr>
                <w:w w:val="105"/>
                <w:szCs w:val="20"/>
              </w:rPr>
              <w:t>P</w:t>
            </w:r>
            <w:r w:rsidR="00754F01" w:rsidRPr="00152C46">
              <w:rPr>
                <w:w w:val="105"/>
                <w:szCs w:val="20"/>
              </w:rPr>
              <w:t>ilot or tug request</w:t>
            </w:r>
            <w:r w:rsidR="008E6D91">
              <w:rPr>
                <w:w w:val="105"/>
                <w:szCs w:val="20"/>
              </w:rPr>
              <w:t>.</w:t>
            </w:r>
          </w:p>
          <w:p w14:paraId="6600363B" w14:textId="77777777" w:rsidR="00624719" w:rsidRPr="00A87F1C" w:rsidRDefault="00624719" w:rsidP="00A87F1C">
            <w:pPr>
              <w:pStyle w:val="Tabletext"/>
              <w:numPr>
                <w:ilvl w:val="0"/>
                <w:numId w:val="88"/>
              </w:numPr>
              <w:spacing w:before="120" w:after="120" w:line="240" w:lineRule="auto"/>
              <w:contextualSpacing/>
              <w:rPr>
                <w:w w:val="105"/>
                <w:szCs w:val="20"/>
              </w:rPr>
            </w:pPr>
            <w:r>
              <w:rPr>
                <w:w w:val="105"/>
                <w:szCs w:val="20"/>
              </w:rPr>
              <w:t>C</w:t>
            </w:r>
            <w:r w:rsidR="00754F01" w:rsidRPr="00152C46">
              <w:rPr>
                <w:w w:val="105"/>
                <w:szCs w:val="20"/>
              </w:rPr>
              <w:t>argo information</w:t>
            </w:r>
            <w:r w:rsidR="008E6D91">
              <w:rPr>
                <w:w w:val="105"/>
                <w:szCs w:val="20"/>
              </w:rPr>
              <w:t>.</w:t>
            </w:r>
          </w:p>
          <w:p w14:paraId="312D5352" w14:textId="77777777" w:rsidR="00624719" w:rsidRPr="00A87F1C" w:rsidRDefault="00624719" w:rsidP="00A87F1C">
            <w:pPr>
              <w:pStyle w:val="Tabletext"/>
              <w:numPr>
                <w:ilvl w:val="0"/>
                <w:numId w:val="88"/>
              </w:numPr>
              <w:spacing w:before="120" w:after="120" w:line="240" w:lineRule="auto"/>
              <w:contextualSpacing/>
              <w:rPr>
                <w:w w:val="105"/>
                <w:szCs w:val="20"/>
              </w:rPr>
            </w:pPr>
            <w:r w:rsidRPr="00624719">
              <w:rPr>
                <w:w w:val="105"/>
                <w:szCs w:val="20"/>
              </w:rPr>
              <w:t>H</w:t>
            </w:r>
            <w:r w:rsidR="00754F01" w:rsidRPr="009601A5">
              <w:rPr>
                <w:w w:val="105"/>
                <w:szCs w:val="20"/>
              </w:rPr>
              <w:t>ealth condition</w:t>
            </w:r>
            <w:r w:rsidR="008E6D91">
              <w:rPr>
                <w:w w:val="105"/>
                <w:szCs w:val="20"/>
              </w:rPr>
              <w:t>.</w:t>
            </w:r>
          </w:p>
          <w:p w14:paraId="32E23B1E" w14:textId="77777777" w:rsidR="00624719" w:rsidRPr="00A87F1C" w:rsidRDefault="00754F01" w:rsidP="00A87F1C">
            <w:pPr>
              <w:pStyle w:val="Tabletext"/>
              <w:numPr>
                <w:ilvl w:val="0"/>
                <w:numId w:val="88"/>
              </w:numPr>
              <w:spacing w:before="120" w:after="120" w:line="240" w:lineRule="auto"/>
              <w:contextualSpacing/>
              <w:rPr>
                <w:w w:val="105"/>
                <w:szCs w:val="20"/>
              </w:rPr>
            </w:pPr>
            <w:r w:rsidRPr="00624719">
              <w:rPr>
                <w:w w:val="105"/>
                <w:szCs w:val="20"/>
              </w:rPr>
              <w:t>Port State Control (PSC)</w:t>
            </w:r>
            <w:r w:rsidR="008E6D91">
              <w:rPr>
                <w:w w:val="105"/>
                <w:szCs w:val="20"/>
              </w:rPr>
              <w:t>.</w:t>
            </w:r>
          </w:p>
          <w:p w14:paraId="2C02CEEF" w14:textId="77777777" w:rsidR="00754F01" w:rsidRPr="00014831" w:rsidRDefault="00624719" w:rsidP="00A87F1C">
            <w:pPr>
              <w:pStyle w:val="Tabletext"/>
              <w:numPr>
                <w:ilvl w:val="0"/>
                <w:numId w:val="88"/>
              </w:numPr>
              <w:spacing w:before="120" w:after="120" w:line="240" w:lineRule="auto"/>
              <w:contextualSpacing/>
            </w:pPr>
            <w:r>
              <w:rPr>
                <w:w w:val="105"/>
                <w:szCs w:val="20"/>
              </w:rPr>
              <w:t>I</w:t>
            </w:r>
            <w:r w:rsidR="00754F01" w:rsidRPr="00870F44">
              <w:rPr>
                <w:w w:val="105"/>
                <w:szCs w:val="20"/>
              </w:rPr>
              <w:t>nternational Ship and Port Facility Security</w:t>
            </w:r>
            <w:r w:rsidR="00754F01">
              <w:rPr>
                <w:w w:val="105"/>
                <w:szCs w:val="20"/>
              </w:rPr>
              <w:t xml:space="preserve"> (</w:t>
            </w:r>
            <w:r w:rsidR="00754F01" w:rsidRPr="00152C46">
              <w:rPr>
                <w:w w:val="105"/>
                <w:szCs w:val="20"/>
              </w:rPr>
              <w:t>ISPS</w:t>
            </w:r>
            <w:r w:rsidR="00754F01">
              <w:rPr>
                <w:w w:val="105"/>
                <w:szCs w:val="20"/>
              </w:rPr>
              <w:t>)</w:t>
            </w:r>
            <w:r w:rsidR="00754F01" w:rsidRPr="00152C46">
              <w:rPr>
                <w:w w:val="105"/>
                <w:szCs w:val="20"/>
              </w:rPr>
              <w:t>.</w:t>
            </w:r>
          </w:p>
        </w:tc>
      </w:tr>
    </w:tbl>
    <w:p w14:paraId="17ABDDC3" w14:textId="799A59D4" w:rsidR="00931370" w:rsidRDefault="007B6D8E" w:rsidP="00780C0F">
      <w:pPr>
        <w:pStyle w:val="Corpotesto"/>
        <w:spacing w:before="120"/>
        <w:rPr>
          <w:rFonts w:asciiTheme="majorHAnsi" w:eastAsiaTheme="majorEastAsia" w:hAnsiTheme="majorHAnsi" w:cstheme="majorBidi"/>
          <w:b/>
          <w:bCs/>
          <w:color w:val="407EC9"/>
          <w:sz w:val="24"/>
          <w:szCs w:val="24"/>
        </w:rPr>
      </w:pPr>
      <w:r w:rsidRPr="00152C46">
        <w:rPr>
          <w:spacing w:val="1"/>
        </w:rPr>
        <w:t>I</w:t>
      </w:r>
      <w:r w:rsidRPr="00754F01">
        <w:t xml:space="preserve">f </w:t>
      </w:r>
      <w:r w:rsidRPr="00152C46">
        <w:t>a</w:t>
      </w:r>
      <w:r w:rsidRPr="00152C46">
        <w:rPr>
          <w:spacing w:val="11"/>
        </w:rPr>
        <w:t xml:space="preserve"> </w:t>
      </w:r>
      <w:r w:rsidRPr="00152C46">
        <w:rPr>
          <w:spacing w:val="3"/>
        </w:rPr>
        <w:t>V</w:t>
      </w:r>
      <w:r w:rsidRPr="00152C46">
        <w:t>TS</w:t>
      </w:r>
      <w:r w:rsidRPr="00152C46">
        <w:rPr>
          <w:spacing w:val="17"/>
        </w:rPr>
        <w:t xml:space="preserve"> </w:t>
      </w:r>
      <w:r w:rsidRPr="00152C46">
        <w:rPr>
          <w:spacing w:val="1"/>
        </w:rPr>
        <w:t>i</w:t>
      </w:r>
      <w:r w:rsidRPr="00152C46">
        <w:t>s</w:t>
      </w:r>
      <w:r w:rsidRPr="00152C46">
        <w:rPr>
          <w:spacing w:val="12"/>
        </w:rPr>
        <w:t xml:space="preserve"> </w:t>
      </w:r>
      <w:r w:rsidRPr="00152C46">
        <w:rPr>
          <w:spacing w:val="1"/>
        </w:rPr>
        <w:t>t</w:t>
      </w:r>
      <w:r w:rsidRPr="00152C46">
        <w:t>asked</w:t>
      </w:r>
      <w:r w:rsidRPr="00152C46">
        <w:rPr>
          <w:spacing w:val="21"/>
        </w:rPr>
        <w:t xml:space="preserve"> </w:t>
      </w:r>
      <w:r w:rsidRPr="00152C46">
        <w:rPr>
          <w:spacing w:val="3"/>
        </w:rPr>
        <w:t>w</w:t>
      </w:r>
      <w:r w:rsidRPr="00152C46">
        <w:rPr>
          <w:spacing w:val="1"/>
        </w:rPr>
        <w:t>it</w:t>
      </w:r>
      <w:r w:rsidRPr="00152C46">
        <w:t>h</w:t>
      </w:r>
      <w:r w:rsidRPr="00152C46">
        <w:rPr>
          <w:spacing w:val="16"/>
        </w:rPr>
        <w:t xml:space="preserve"> </w:t>
      </w:r>
      <w:r w:rsidRPr="00152C46">
        <w:t>p</w:t>
      </w:r>
      <w:r w:rsidRPr="00152C46">
        <w:rPr>
          <w:spacing w:val="1"/>
        </w:rPr>
        <w:t>r</w:t>
      </w:r>
      <w:r w:rsidRPr="00152C46">
        <w:t>ov</w:t>
      </w:r>
      <w:r w:rsidRPr="00152C46">
        <w:rPr>
          <w:spacing w:val="1"/>
        </w:rPr>
        <w:t>i</w:t>
      </w:r>
      <w:r w:rsidRPr="00152C46">
        <w:t>d</w:t>
      </w:r>
      <w:r w:rsidRPr="00152C46">
        <w:rPr>
          <w:spacing w:val="1"/>
        </w:rPr>
        <w:t>i</w:t>
      </w:r>
      <w:r w:rsidRPr="00152C46">
        <w:t>ng</w:t>
      </w:r>
      <w:r w:rsidRPr="00152C46">
        <w:rPr>
          <w:spacing w:val="26"/>
        </w:rPr>
        <w:t xml:space="preserve"> </w:t>
      </w:r>
      <w:r w:rsidR="0066496F">
        <w:t>MSI</w:t>
      </w:r>
      <w:r w:rsidRPr="00152C46">
        <w:rPr>
          <w:spacing w:val="30"/>
        </w:rPr>
        <w:t xml:space="preserve"> </w:t>
      </w:r>
      <w:r w:rsidRPr="00152C46">
        <w:t>se</w:t>
      </w:r>
      <w:r w:rsidRPr="00152C46">
        <w:rPr>
          <w:spacing w:val="1"/>
        </w:rPr>
        <w:t>r</w:t>
      </w:r>
      <w:r w:rsidRPr="00152C46">
        <w:t>v</w:t>
      </w:r>
      <w:r w:rsidRPr="00152C46">
        <w:rPr>
          <w:spacing w:val="1"/>
        </w:rPr>
        <w:t>i</w:t>
      </w:r>
      <w:r w:rsidRPr="00152C46">
        <w:t>ce</w:t>
      </w:r>
      <w:r w:rsidR="0066496F">
        <w:t>s</w:t>
      </w:r>
      <w:r w:rsidRPr="00152C46">
        <w:t>,</w:t>
      </w:r>
      <w:r w:rsidRPr="00152C46">
        <w:rPr>
          <w:spacing w:val="19"/>
        </w:rPr>
        <w:t xml:space="preserve"> </w:t>
      </w:r>
      <w:r w:rsidRPr="00152C46">
        <w:t>gu</w:t>
      </w:r>
      <w:r w:rsidRPr="00152C46">
        <w:rPr>
          <w:spacing w:val="1"/>
        </w:rPr>
        <w:t>i</w:t>
      </w:r>
      <w:r w:rsidRPr="00152C46">
        <w:t>dance</w:t>
      </w:r>
      <w:r w:rsidRPr="00152C46">
        <w:rPr>
          <w:spacing w:val="26"/>
        </w:rPr>
        <w:t xml:space="preserve"> </w:t>
      </w:r>
      <w:r w:rsidRPr="00152C46">
        <w:t>on</w:t>
      </w:r>
      <w:r w:rsidRPr="00152C46">
        <w:rPr>
          <w:spacing w:val="14"/>
        </w:rPr>
        <w:t xml:space="preserve"> </w:t>
      </w:r>
      <w:r w:rsidRPr="00152C46">
        <w:rPr>
          <w:spacing w:val="1"/>
        </w:rPr>
        <w:t>t</w:t>
      </w:r>
      <w:r w:rsidRPr="00152C46">
        <w:t>h</w:t>
      </w:r>
      <w:r w:rsidRPr="00152C46">
        <w:rPr>
          <w:spacing w:val="1"/>
        </w:rPr>
        <w:t>i</w:t>
      </w:r>
      <w:r w:rsidRPr="00152C46">
        <w:t>s</w:t>
      </w:r>
      <w:r w:rsidRPr="00152C46">
        <w:rPr>
          <w:spacing w:val="16"/>
        </w:rPr>
        <w:t xml:space="preserve"> </w:t>
      </w:r>
      <w:r w:rsidRPr="00152C46">
        <w:rPr>
          <w:spacing w:val="1"/>
          <w:w w:val="102"/>
        </w:rPr>
        <w:t>t</w:t>
      </w:r>
      <w:r w:rsidRPr="00152C46">
        <w:rPr>
          <w:w w:val="102"/>
        </w:rPr>
        <w:t xml:space="preserve">ype </w:t>
      </w:r>
      <w:r w:rsidRPr="00152C46">
        <w:t>of</w:t>
      </w:r>
      <w:r w:rsidRPr="00152C46">
        <w:rPr>
          <w:spacing w:val="7"/>
        </w:rPr>
        <w:t xml:space="preserve"> </w:t>
      </w:r>
      <w:r w:rsidRPr="00152C46">
        <w:rPr>
          <w:spacing w:val="1"/>
        </w:rPr>
        <w:t>i</w:t>
      </w:r>
      <w:r w:rsidRPr="00152C46">
        <w:t>n</w:t>
      </w:r>
      <w:r w:rsidRPr="00152C46">
        <w:rPr>
          <w:spacing w:val="1"/>
        </w:rPr>
        <w:t>f</w:t>
      </w:r>
      <w:r w:rsidRPr="00152C46">
        <w:t>o</w:t>
      </w:r>
      <w:r w:rsidRPr="00152C46">
        <w:rPr>
          <w:spacing w:val="1"/>
        </w:rPr>
        <w:t>r</w:t>
      </w:r>
      <w:r w:rsidRPr="00152C46">
        <w:rPr>
          <w:spacing w:val="3"/>
        </w:rPr>
        <w:t>m</w:t>
      </w:r>
      <w:r w:rsidRPr="00152C46">
        <w:t>a</w:t>
      </w:r>
      <w:r w:rsidRPr="00152C46">
        <w:rPr>
          <w:spacing w:val="1"/>
        </w:rPr>
        <w:t>ti</w:t>
      </w:r>
      <w:r w:rsidRPr="00152C46">
        <w:t>on</w:t>
      </w:r>
      <w:r w:rsidRPr="00152C46">
        <w:rPr>
          <w:spacing w:val="26"/>
        </w:rPr>
        <w:t xml:space="preserve"> </w:t>
      </w:r>
      <w:r w:rsidRPr="00152C46">
        <w:rPr>
          <w:spacing w:val="1"/>
        </w:rPr>
        <w:t>i</w:t>
      </w:r>
      <w:r w:rsidRPr="00152C46">
        <w:t>s</w:t>
      </w:r>
      <w:r w:rsidRPr="00152C46">
        <w:rPr>
          <w:spacing w:val="8"/>
        </w:rPr>
        <w:t xml:space="preserve"> </w:t>
      </w:r>
      <w:r w:rsidRPr="00152C46">
        <w:rPr>
          <w:spacing w:val="1"/>
        </w:rPr>
        <w:t>f</w:t>
      </w:r>
      <w:r w:rsidRPr="00152C46">
        <w:t>ound</w:t>
      </w:r>
      <w:r w:rsidRPr="00152C46">
        <w:rPr>
          <w:spacing w:val="16"/>
        </w:rPr>
        <w:t xml:space="preserve"> </w:t>
      </w:r>
      <w:r w:rsidRPr="000414E7">
        <w:rPr>
          <w:spacing w:val="1"/>
        </w:rPr>
        <w:t>i</w:t>
      </w:r>
      <w:r w:rsidRPr="000414E7">
        <w:t>n</w:t>
      </w:r>
      <w:r w:rsidRPr="000414E7">
        <w:rPr>
          <w:spacing w:val="8"/>
        </w:rPr>
        <w:t xml:space="preserve"> </w:t>
      </w:r>
      <w:r w:rsidRPr="00780C0F">
        <w:rPr>
          <w:spacing w:val="1"/>
        </w:rPr>
        <w:t>I</w:t>
      </w:r>
      <w:r w:rsidRPr="00780C0F">
        <w:rPr>
          <w:spacing w:val="3"/>
        </w:rPr>
        <w:t>M</w:t>
      </w:r>
      <w:r w:rsidRPr="00780C0F">
        <w:t>O</w:t>
      </w:r>
      <w:r w:rsidRPr="00780C0F">
        <w:rPr>
          <w:spacing w:val="14"/>
        </w:rPr>
        <w:t xml:space="preserve"> </w:t>
      </w:r>
      <w:r w:rsidRPr="00780C0F">
        <w:rPr>
          <w:spacing w:val="3"/>
        </w:rPr>
        <w:t>R</w:t>
      </w:r>
      <w:r w:rsidRPr="00780C0F">
        <w:t>eso</w:t>
      </w:r>
      <w:r w:rsidRPr="00780C0F">
        <w:rPr>
          <w:spacing w:val="1"/>
        </w:rPr>
        <w:t>l</w:t>
      </w:r>
      <w:r w:rsidRPr="00780C0F">
        <w:t>u</w:t>
      </w:r>
      <w:r w:rsidRPr="00780C0F">
        <w:rPr>
          <w:spacing w:val="1"/>
        </w:rPr>
        <w:t>ti</w:t>
      </w:r>
      <w:r w:rsidRPr="00780C0F">
        <w:t>on</w:t>
      </w:r>
      <w:r w:rsidRPr="00780C0F">
        <w:rPr>
          <w:spacing w:val="25"/>
        </w:rPr>
        <w:t xml:space="preserve"> </w:t>
      </w:r>
      <w:r w:rsidRPr="00A87F1C">
        <w:rPr>
          <w:i/>
          <w:iCs/>
          <w:spacing w:val="3"/>
        </w:rPr>
        <w:t>A</w:t>
      </w:r>
      <w:r w:rsidRPr="00A87F1C">
        <w:rPr>
          <w:i/>
          <w:iCs/>
          <w:spacing w:val="1"/>
        </w:rPr>
        <w:t>.</w:t>
      </w:r>
      <w:r w:rsidRPr="00A87F1C">
        <w:rPr>
          <w:i/>
          <w:iCs/>
        </w:rPr>
        <w:t>706</w:t>
      </w:r>
      <w:r w:rsidRPr="00A87F1C">
        <w:rPr>
          <w:i/>
          <w:iCs/>
          <w:spacing w:val="1"/>
        </w:rPr>
        <w:t>(</w:t>
      </w:r>
      <w:r w:rsidRPr="00A87F1C">
        <w:rPr>
          <w:i/>
          <w:iCs/>
        </w:rPr>
        <w:t>17)a</w:t>
      </w:r>
      <w:r w:rsidRPr="00A87F1C">
        <w:rPr>
          <w:i/>
          <w:iCs/>
          <w:spacing w:val="7"/>
        </w:rPr>
        <w:t xml:space="preserve"> </w:t>
      </w:r>
      <w:r w:rsidRPr="00A87F1C">
        <w:rPr>
          <w:i/>
          <w:iCs/>
          <w:spacing w:val="4"/>
        </w:rPr>
        <w:t>W</w:t>
      </w:r>
      <w:r w:rsidRPr="00A87F1C">
        <w:rPr>
          <w:i/>
          <w:iCs/>
        </w:rPr>
        <w:t>o</w:t>
      </w:r>
      <w:r w:rsidRPr="00A87F1C">
        <w:rPr>
          <w:i/>
          <w:iCs/>
          <w:spacing w:val="1"/>
        </w:rPr>
        <w:t>rl</w:t>
      </w:r>
      <w:r w:rsidRPr="00A87F1C">
        <w:rPr>
          <w:i/>
          <w:iCs/>
        </w:rPr>
        <w:t>d</w:t>
      </w:r>
      <w:r w:rsidRPr="00A87F1C">
        <w:rPr>
          <w:i/>
          <w:iCs/>
          <w:spacing w:val="1"/>
        </w:rPr>
        <w:t>-</w:t>
      </w:r>
      <w:r w:rsidR="0066496F" w:rsidRPr="00A87F1C">
        <w:rPr>
          <w:i/>
          <w:iCs/>
          <w:spacing w:val="3"/>
        </w:rPr>
        <w:t>W</w:t>
      </w:r>
      <w:r w:rsidRPr="00A87F1C">
        <w:rPr>
          <w:i/>
          <w:iCs/>
          <w:spacing w:val="1"/>
        </w:rPr>
        <w:t>i</w:t>
      </w:r>
      <w:r w:rsidRPr="00A87F1C">
        <w:rPr>
          <w:i/>
          <w:iCs/>
        </w:rPr>
        <w:t>de</w:t>
      </w:r>
      <w:r w:rsidRPr="00A87F1C">
        <w:rPr>
          <w:i/>
          <w:iCs/>
          <w:spacing w:val="26"/>
        </w:rPr>
        <w:t xml:space="preserve"> </w:t>
      </w:r>
      <w:r w:rsidR="0066496F" w:rsidRPr="00A87F1C">
        <w:rPr>
          <w:i/>
          <w:iCs/>
        </w:rPr>
        <w:t>N</w:t>
      </w:r>
      <w:r w:rsidRPr="00A87F1C">
        <w:rPr>
          <w:i/>
          <w:iCs/>
        </w:rPr>
        <w:t>av</w:t>
      </w:r>
      <w:r w:rsidRPr="00A87F1C">
        <w:rPr>
          <w:i/>
          <w:iCs/>
          <w:spacing w:val="1"/>
        </w:rPr>
        <w:t>i</w:t>
      </w:r>
      <w:r w:rsidRPr="00A87F1C">
        <w:rPr>
          <w:i/>
          <w:iCs/>
        </w:rPr>
        <w:t>ga</w:t>
      </w:r>
      <w:r w:rsidRPr="00A87F1C">
        <w:rPr>
          <w:i/>
          <w:iCs/>
          <w:spacing w:val="1"/>
        </w:rPr>
        <w:t>ti</w:t>
      </w:r>
      <w:r w:rsidRPr="00A87F1C">
        <w:rPr>
          <w:i/>
          <w:iCs/>
        </w:rPr>
        <w:t>onal</w:t>
      </w:r>
      <w:r w:rsidRPr="00A87F1C">
        <w:rPr>
          <w:i/>
          <w:iCs/>
          <w:spacing w:val="26"/>
        </w:rPr>
        <w:t xml:space="preserve"> </w:t>
      </w:r>
      <w:r w:rsidR="0066496F" w:rsidRPr="00A87F1C">
        <w:rPr>
          <w:i/>
          <w:iCs/>
          <w:spacing w:val="3"/>
        </w:rPr>
        <w:t>W</w:t>
      </w:r>
      <w:r w:rsidRPr="00A87F1C">
        <w:rPr>
          <w:i/>
          <w:iCs/>
        </w:rPr>
        <w:t>a</w:t>
      </w:r>
      <w:r w:rsidRPr="00A87F1C">
        <w:rPr>
          <w:i/>
          <w:iCs/>
          <w:spacing w:val="1"/>
        </w:rPr>
        <w:t>r</w:t>
      </w:r>
      <w:r w:rsidRPr="00A87F1C">
        <w:rPr>
          <w:i/>
          <w:iCs/>
        </w:rPr>
        <w:t>n</w:t>
      </w:r>
      <w:r w:rsidRPr="00A87F1C">
        <w:rPr>
          <w:i/>
          <w:iCs/>
          <w:spacing w:val="1"/>
        </w:rPr>
        <w:t>i</w:t>
      </w:r>
      <w:r w:rsidRPr="00A87F1C">
        <w:rPr>
          <w:i/>
          <w:iCs/>
        </w:rPr>
        <w:t>ng</w:t>
      </w:r>
      <w:r w:rsidRPr="00A87F1C">
        <w:rPr>
          <w:i/>
          <w:iCs/>
          <w:spacing w:val="20"/>
        </w:rPr>
        <w:t xml:space="preserve"> </w:t>
      </w:r>
      <w:r w:rsidR="0066496F" w:rsidRPr="00A87F1C">
        <w:rPr>
          <w:i/>
          <w:iCs/>
          <w:w w:val="102"/>
        </w:rPr>
        <w:t>S</w:t>
      </w:r>
      <w:r w:rsidRPr="00A87F1C">
        <w:rPr>
          <w:i/>
          <w:iCs/>
          <w:w w:val="102"/>
        </w:rPr>
        <w:t>e</w:t>
      </w:r>
      <w:r w:rsidRPr="00A87F1C">
        <w:rPr>
          <w:i/>
          <w:iCs/>
          <w:spacing w:val="1"/>
          <w:w w:val="102"/>
        </w:rPr>
        <w:t>r</w:t>
      </w:r>
      <w:r w:rsidRPr="00A87F1C">
        <w:rPr>
          <w:i/>
          <w:iCs/>
          <w:w w:val="102"/>
        </w:rPr>
        <w:t>v</w:t>
      </w:r>
      <w:r w:rsidRPr="00A87F1C">
        <w:rPr>
          <w:i/>
          <w:iCs/>
          <w:spacing w:val="1"/>
          <w:w w:val="102"/>
        </w:rPr>
        <w:t>i</w:t>
      </w:r>
      <w:r w:rsidRPr="00A87F1C">
        <w:rPr>
          <w:i/>
          <w:iCs/>
          <w:w w:val="102"/>
        </w:rPr>
        <w:t>ce</w:t>
      </w:r>
      <w:ins w:id="564" w:author="MENABENE Gian Luca (C.F.)" w:date="2025-03-20T14:23:00Z">
        <w:r w:rsidR="000124DA">
          <w:rPr>
            <w:i/>
            <w:iCs/>
            <w:w w:val="102"/>
          </w:rPr>
          <w:t xml:space="preserve"> </w:t>
        </w:r>
      </w:ins>
      <w:r w:rsidR="00701EB8" w:rsidRPr="000124DA">
        <w:rPr>
          <w:w w:val="102"/>
          <w:highlight w:val="yellow"/>
          <w:rPrChange w:id="565" w:author="MENABENE Gian Luca (C.F.)" w:date="2025-03-20T14:23:00Z">
            <w:rPr>
              <w:w w:val="102"/>
            </w:rPr>
          </w:rPrChange>
        </w:rPr>
        <w:fldChar w:fldCharType="begin"/>
      </w:r>
      <w:r w:rsidR="00701EB8" w:rsidRPr="000124DA">
        <w:rPr>
          <w:w w:val="102"/>
          <w:highlight w:val="yellow"/>
          <w:rPrChange w:id="566" w:author="MENABENE Gian Luca (C.F.)" w:date="2025-03-20T14:23:00Z">
            <w:rPr>
              <w:w w:val="102"/>
            </w:rPr>
          </w:rPrChange>
        </w:rPr>
        <w:instrText xml:space="preserve"> REF _Ref79661245 \r \h  \* MERGEFORMAT </w:instrText>
      </w:r>
      <w:r w:rsidR="00701EB8" w:rsidRPr="000124DA">
        <w:rPr>
          <w:w w:val="102"/>
          <w:highlight w:val="yellow"/>
          <w:rPrChange w:id="567" w:author="MENABENE Gian Luca (C.F.)" w:date="2025-03-20T14:23:00Z">
            <w:rPr>
              <w:w w:val="102"/>
            </w:rPr>
          </w:rPrChange>
        </w:rPr>
      </w:r>
      <w:r w:rsidR="00701EB8" w:rsidRPr="000124DA">
        <w:rPr>
          <w:w w:val="102"/>
          <w:highlight w:val="yellow"/>
          <w:rPrChange w:id="568" w:author="MENABENE Gian Luca (C.F.)" w:date="2025-03-20T14:23:00Z">
            <w:rPr>
              <w:w w:val="102"/>
            </w:rPr>
          </w:rPrChange>
        </w:rPr>
        <w:fldChar w:fldCharType="separate"/>
      </w:r>
      <w:r w:rsidR="00701EB8" w:rsidRPr="000124DA">
        <w:rPr>
          <w:w w:val="102"/>
          <w:highlight w:val="yellow"/>
          <w:rPrChange w:id="569" w:author="MENABENE Gian Luca (C.F.)" w:date="2025-03-20T14:23:00Z">
            <w:rPr>
              <w:w w:val="102"/>
            </w:rPr>
          </w:rPrChange>
        </w:rPr>
        <w:t>[</w:t>
      </w:r>
      <w:del w:id="570" w:author="MENABENE Gian Luca (C.F.)" w:date="2025-03-20T14:23:00Z">
        <w:r w:rsidR="00F02DA8" w:rsidRPr="000124DA" w:rsidDel="000124DA">
          <w:rPr>
            <w:w w:val="102"/>
            <w:highlight w:val="yellow"/>
            <w:rPrChange w:id="571" w:author="MENABENE Gian Luca (C.F.)" w:date="2025-03-20T14:23:00Z">
              <w:rPr>
                <w:w w:val="102"/>
              </w:rPr>
            </w:rPrChange>
          </w:rPr>
          <w:delText>8</w:delText>
        </w:r>
      </w:del>
      <w:ins w:id="572" w:author="MENABENE Gian Luca (C.F.)" w:date="2025-03-20T14:23:00Z">
        <w:r w:rsidR="000124DA" w:rsidRPr="000124DA">
          <w:rPr>
            <w:w w:val="102"/>
            <w:highlight w:val="yellow"/>
            <w:rPrChange w:id="573" w:author="MENABENE Gian Luca (C.F.)" w:date="2025-03-20T14:23:00Z">
              <w:rPr>
                <w:w w:val="102"/>
              </w:rPr>
            </w:rPrChange>
          </w:rPr>
          <w:t>10</w:t>
        </w:r>
      </w:ins>
      <w:r w:rsidR="00701EB8" w:rsidRPr="000124DA">
        <w:rPr>
          <w:w w:val="102"/>
          <w:highlight w:val="yellow"/>
          <w:rPrChange w:id="574" w:author="MENABENE Gian Luca (C.F.)" w:date="2025-03-20T14:23:00Z">
            <w:rPr>
              <w:w w:val="102"/>
            </w:rPr>
          </w:rPrChange>
        </w:rPr>
        <w:t>]</w:t>
      </w:r>
      <w:r w:rsidR="00701EB8" w:rsidRPr="000124DA">
        <w:rPr>
          <w:w w:val="102"/>
          <w:highlight w:val="yellow"/>
          <w:rPrChange w:id="575" w:author="MENABENE Gian Luca (C.F.)" w:date="2025-03-20T14:23:00Z">
            <w:rPr>
              <w:w w:val="102"/>
            </w:rPr>
          </w:rPrChange>
        </w:rPr>
        <w:fldChar w:fldCharType="end"/>
      </w:r>
      <w:r w:rsidRPr="00152C46">
        <w:rPr>
          <w:w w:val="102"/>
        </w:rPr>
        <w:t>.</w:t>
      </w:r>
      <w:r w:rsidR="00146C9B">
        <w:rPr>
          <w:w w:val="102"/>
        </w:rPr>
        <w:t xml:space="preserve"> </w:t>
      </w:r>
      <w:bookmarkStart w:id="576" w:name="_Toc30752282"/>
    </w:p>
    <w:p w14:paraId="3767456C" w14:textId="704E3551" w:rsidR="00AE591A" w:rsidRDefault="00AE591A" w:rsidP="00AE4C09">
      <w:pPr>
        <w:pStyle w:val="Titolo2"/>
      </w:pPr>
      <w:bookmarkStart w:id="577" w:name="_Toc48497052"/>
      <w:bookmarkStart w:id="578" w:name="_Toc94437732"/>
      <w:r w:rsidRPr="00152C46">
        <w:t>Monitoring and management of ship traffic</w:t>
      </w:r>
      <w:bookmarkEnd w:id="576"/>
      <w:bookmarkEnd w:id="577"/>
      <w:bookmarkEnd w:id="578"/>
    </w:p>
    <w:p w14:paraId="0360689A" w14:textId="77777777" w:rsidR="005C7C08" w:rsidRPr="000414E7" w:rsidRDefault="005C7C08" w:rsidP="00780C0F">
      <w:pPr>
        <w:pStyle w:val="Heading2separationline"/>
      </w:pPr>
    </w:p>
    <w:p w14:paraId="0FDF0C4F" w14:textId="77777777" w:rsidR="007B6D8E" w:rsidRPr="00152C46" w:rsidRDefault="00AD3CA3" w:rsidP="00FD736A">
      <w:pPr>
        <w:pStyle w:val="Corpotesto"/>
      </w:pPr>
      <w:r w:rsidRPr="00152C46">
        <w:t>T</w:t>
      </w:r>
      <w:r w:rsidR="007B6D8E" w:rsidRPr="00152C46">
        <w:t>he monitoring and management of ship traffic to ensure the safety and efficiency of ship movements may include:</w:t>
      </w:r>
    </w:p>
    <w:p w14:paraId="7AE7EC51" w14:textId="396DFD10" w:rsidR="008272BE" w:rsidRPr="00152C46" w:rsidRDefault="00701EB8" w:rsidP="000124DA">
      <w:pPr>
        <w:pStyle w:val="Bullet1"/>
        <w:jc w:val="both"/>
        <w:pPrChange w:id="579" w:author="MENABENE Gian Luca (C.F.)" w:date="2025-03-20T14:24:00Z">
          <w:pPr>
            <w:pStyle w:val="Bullet1"/>
          </w:pPr>
        </w:pPrChange>
      </w:pPr>
      <w:r>
        <w:lastRenderedPageBreak/>
        <w:t>F</w:t>
      </w:r>
      <w:r w:rsidR="008272BE" w:rsidRPr="00152C46">
        <w:t>orward planning and priorit</w:t>
      </w:r>
      <w:r w:rsidR="006C118F">
        <w:t>iza</w:t>
      </w:r>
      <w:r w:rsidR="008272BE" w:rsidRPr="00152C46">
        <w:t>tion of ship movements to prevent congestion or dangerous situations</w:t>
      </w:r>
      <w:r w:rsidR="00A178B3">
        <w:t xml:space="preserve"> an</w:t>
      </w:r>
      <w:r w:rsidR="007E0CAA">
        <w:t>d</w:t>
      </w:r>
      <w:r w:rsidR="00A178B3">
        <w:t xml:space="preserve"> improve overall efficiency</w:t>
      </w:r>
      <w:r w:rsidR="003A3A01">
        <w:t>.</w:t>
      </w:r>
    </w:p>
    <w:p w14:paraId="2E61D36B" w14:textId="73790D8F" w:rsidR="008272BE" w:rsidRPr="00152C46" w:rsidRDefault="003A3A01" w:rsidP="000124DA">
      <w:pPr>
        <w:pStyle w:val="Bullet1"/>
        <w:jc w:val="both"/>
        <w:pPrChange w:id="580" w:author="MENABENE Gian Luca (C.F.)" w:date="2025-03-20T14:24:00Z">
          <w:pPr>
            <w:pStyle w:val="Bullet1"/>
          </w:pPr>
        </w:pPrChange>
      </w:pPr>
      <w:r>
        <w:t>O</w:t>
      </w:r>
      <w:r w:rsidR="008272BE" w:rsidRPr="00152C46">
        <w:t xml:space="preserve">rganizing ships underway noting that special transports or </w:t>
      </w:r>
      <w:r w:rsidR="00AA17B8">
        <w:t>ship</w:t>
      </w:r>
      <w:r w:rsidR="008272BE" w:rsidRPr="00152C46">
        <w:t>s with hazardous or polluting cargo may affect the flow of other traffic</w:t>
      </w:r>
      <w:r>
        <w:t>.</w:t>
      </w:r>
    </w:p>
    <w:p w14:paraId="79F86A3D" w14:textId="6FCF8DF4" w:rsidR="008272BE" w:rsidRPr="00152C46" w:rsidRDefault="003A3A01" w:rsidP="000124DA">
      <w:pPr>
        <w:pStyle w:val="Bullet1"/>
        <w:jc w:val="both"/>
        <w:pPrChange w:id="581" w:author="MENABENE Gian Luca (C.F.)" w:date="2025-03-20T14:24:00Z">
          <w:pPr>
            <w:pStyle w:val="Bullet1"/>
          </w:pPr>
        </w:pPrChange>
      </w:pPr>
      <w:r>
        <w:t>O</w:t>
      </w:r>
      <w:r w:rsidR="008272BE" w:rsidRPr="00152C46">
        <w:t>rganizing</w:t>
      </w:r>
      <w:r w:rsidR="003F5598">
        <w:t xml:space="preserve"> </w:t>
      </w:r>
      <w:r w:rsidR="008272BE" w:rsidRPr="00152C46">
        <w:t>space allocation</w:t>
      </w:r>
      <w:r>
        <w:t>.</w:t>
      </w:r>
    </w:p>
    <w:p w14:paraId="4A10931B" w14:textId="7E695D96" w:rsidR="008272BE" w:rsidRPr="00152C46" w:rsidRDefault="003A3A01" w:rsidP="000124DA">
      <w:pPr>
        <w:pStyle w:val="Bullet1"/>
        <w:jc w:val="both"/>
        <w:pPrChange w:id="582" w:author="MENABENE Gian Luca (C.F.)" w:date="2025-03-20T14:24:00Z">
          <w:pPr>
            <w:pStyle w:val="Bullet1"/>
          </w:pPr>
        </w:pPrChange>
      </w:pPr>
      <w:r>
        <w:t>E</w:t>
      </w:r>
      <w:r w:rsidR="008272BE" w:rsidRPr="00152C46">
        <w:t>stablishing a system of traffic clearances</w:t>
      </w:r>
      <w:r w:rsidR="004E0A22">
        <w:t>.</w:t>
      </w:r>
    </w:p>
    <w:p w14:paraId="78E850D7" w14:textId="6B8C81C4" w:rsidR="008272BE" w:rsidRPr="00152C46" w:rsidRDefault="003A3A01" w:rsidP="000124DA">
      <w:pPr>
        <w:pStyle w:val="Bullet1"/>
        <w:jc w:val="both"/>
        <w:pPrChange w:id="583" w:author="MENABENE Gian Luca (C.F.)" w:date="2025-03-20T14:24:00Z">
          <w:pPr>
            <w:pStyle w:val="Bullet1"/>
          </w:pPr>
        </w:pPrChange>
      </w:pPr>
      <w:r>
        <w:t>E</w:t>
      </w:r>
      <w:r w:rsidR="008272BE" w:rsidRPr="00152C46">
        <w:t>stablishing a system of voyage or passage plans</w:t>
      </w:r>
      <w:r>
        <w:t>.</w:t>
      </w:r>
    </w:p>
    <w:p w14:paraId="037246BD" w14:textId="15C913F0" w:rsidR="008272BE" w:rsidRPr="00152C46" w:rsidRDefault="003A3A01" w:rsidP="000124DA">
      <w:pPr>
        <w:pStyle w:val="Bullet1"/>
        <w:jc w:val="both"/>
        <w:pPrChange w:id="584" w:author="MENABENE Gian Luca (C.F.)" w:date="2025-03-20T14:24:00Z">
          <w:pPr>
            <w:pStyle w:val="Bullet1"/>
          </w:pPr>
        </w:pPrChange>
      </w:pPr>
      <w:r>
        <w:t>P</w:t>
      </w:r>
      <w:r w:rsidR="008272BE" w:rsidRPr="00152C46">
        <w:t>roviding route advice</w:t>
      </w:r>
      <w:r>
        <w:t>.</w:t>
      </w:r>
    </w:p>
    <w:p w14:paraId="5210733C" w14:textId="7D6B8149" w:rsidR="008272BE" w:rsidRPr="00152C46" w:rsidRDefault="00E24A9D" w:rsidP="000124DA">
      <w:pPr>
        <w:pStyle w:val="Bullet1"/>
        <w:jc w:val="both"/>
        <w:pPrChange w:id="585" w:author="MENABENE Gian Luca (C.F.)" w:date="2025-03-20T14:24:00Z">
          <w:pPr>
            <w:pStyle w:val="Bullet1"/>
          </w:pPr>
        </w:pPrChange>
      </w:pPr>
      <w:r>
        <w:t>E</w:t>
      </w:r>
      <w:r w:rsidR="008272BE" w:rsidRPr="00152C46">
        <w:t>stablishing mandatory reporting of movements in the VTS area</w:t>
      </w:r>
      <w:r>
        <w:t>.</w:t>
      </w:r>
    </w:p>
    <w:p w14:paraId="5C21B5F0" w14:textId="467DDE2F" w:rsidR="008272BE" w:rsidRPr="00152C46" w:rsidRDefault="00E24A9D" w:rsidP="000124DA">
      <w:pPr>
        <w:pStyle w:val="Bullet1"/>
        <w:jc w:val="both"/>
        <w:pPrChange w:id="586" w:author="MENABENE Gian Luca (C.F.)" w:date="2025-03-20T14:24:00Z">
          <w:pPr>
            <w:pStyle w:val="Bullet1"/>
          </w:pPr>
        </w:pPrChange>
      </w:pPr>
      <w:r>
        <w:t>E</w:t>
      </w:r>
      <w:r w:rsidR="008272BE" w:rsidRPr="00152C46">
        <w:t xml:space="preserve">stablishing </w:t>
      </w:r>
      <w:r w:rsidR="00B66251">
        <w:t>recommended or advisory</w:t>
      </w:r>
      <w:r w:rsidR="00B66251" w:rsidRPr="00152C46">
        <w:t xml:space="preserve"> </w:t>
      </w:r>
      <w:r w:rsidR="008272BE" w:rsidRPr="00152C46">
        <w:t>routes to be followed</w:t>
      </w:r>
      <w:r>
        <w:t>.</w:t>
      </w:r>
    </w:p>
    <w:p w14:paraId="144D9CAB" w14:textId="7AE31797" w:rsidR="008272BE" w:rsidRPr="00152C46" w:rsidRDefault="00E24A9D" w:rsidP="000124DA">
      <w:pPr>
        <w:pStyle w:val="Bullet1"/>
        <w:jc w:val="both"/>
        <w:pPrChange w:id="587" w:author="MENABENE Gian Luca (C.F.)" w:date="2025-03-20T14:24:00Z">
          <w:pPr>
            <w:pStyle w:val="Bullet1"/>
          </w:pPr>
        </w:pPrChange>
      </w:pPr>
      <w:r>
        <w:t>E</w:t>
      </w:r>
      <w:r w:rsidR="008272BE" w:rsidRPr="00152C46">
        <w:t>stablishing speed limits to be observed</w:t>
      </w:r>
      <w:r>
        <w:t>.</w:t>
      </w:r>
    </w:p>
    <w:p w14:paraId="008015DB" w14:textId="21B78A2B" w:rsidR="008272BE" w:rsidRPr="00152C46" w:rsidRDefault="00E24A9D" w:rsidP="000124DA">
      <w:pPr>
        <w:pStyle w:val="Bullet1"/>
        <w:jc w:val="both"/>
        <w:pPrChange w:id="588" w:author="MENABENE Gian Luca (C.F.)" w:date="2025-03-20T14:24:00Z">
          <w:pPr>
            <w:pStyle w:val="Bullet1"/>
          </w:pPr>
        </w:pPrChange>
      </w:pPr>
      <w:r>
        <w:t>O</w:t>
      </w:r>
      <w:r w:rsidR="008272BE" w:rsidRPr="00152C46">
        <w:t>rgani</w:t>
      </w:r>
      <w:r w:rsidR="004834B3">
        <w:t>z</w:t>
      </w:r>
      <w:r w:rsidR="008272BE" w:rsidRPr="00152C46">
        <w:t>ing nautical activities (e.g.</w:t>
      </w:r>
      <w:r w:rsidR="00B93DA9">
        <w:t>,</w:t>
      </w:r>
      <w:r w:rsidR="008272BE" w:rsidRPr="00152C46">
        <w:t xml:space="preserve"> sailing regattas) or marine works in-progress (such as dredging or submarine cable-laying) to avoid interference with the flow of </w:t>
      </w:r>
      <w:r w:rsidR="00AA17B8">
        <w:t>ship</w:t>
      </w:r>
      <w:r w:rsidR="008272BE" w:rsidRPr="00152C46">
        <w:t xml:space="preserve"> traffic</w:t>
      </w:r>
      <w:r>
        <w:t>.</w:t>
      </w:r>
    </w:p>
    <w:p w14:paraId="4CD31BD8" w14:textId="37E972E9" w:rsidR="008272BE" w:rsidRPr="00152C46" w:rsidRDefault="00E24A9D" w:rsidP="000124DA">
      <w:pPr>
        <w:pStyle w:val="Bullet1"/>
        <w:jc w:val="both"/>
        <w:pPrChange w:id="589" w:author="MENABENE Gian Luca (C.F.)" w:date="2025-03-20T14:24:00Z">
          <w:pPr>
            <w:pStyle w:val="Bullet1"/>
          </w:pPr>
        </w:pPrChange>
      </w:pPr>
      <w:r>
        <w:t>E</w:t>
      </w:r>
      <w:r w:rsidR="008272BE" w:rsidRPr="00152C46">
        <w:t>nsuring compliance with and enforcement of regulatory provisions for which they are empowered</w:t>
      </w:r>
      <w:r w:rsidR="007C1467">
        <w:t>.</w:t>
      </w:r>
    </w:p>
    <w:p w14:paraId="59E00A88" w14:textId="77777777" w:rsidR="008272BE" w:rsidRPr="00152C46" w:rsidRDefault="008272BE" w:rsidP="008272BE">
      <w:pPr>
        <w:pStyle w:val="Titolo3"/>
        <w:rPr>
          <w:rFonts w:eastAsia="Arial"/>
        </w:rPr>
      </w:pPr>
      <w:bookmarkStart w:id="590" w:name="_Toc30752283"/>
      <w:bookmarkStart w:id="591" w:name="_Toc48497053"/>
      <w:bookmarkStart w:id="592" w:name="_Toc94437733"/>
      <w:r w:rsidRPr="00152C46">
        <w:rPr>
          <w:rFonts w:eastAsia="Arial"/>
        </w:rPr>
        <w:t>Examples of the Monitoring and Management of Ship Traffic</w:t>
      </w:r>
      <w:bookmarkEnd w:id="590"/>
      <w:bookmarkEnd w:id="591"/>
      <w:bookmarkEnd w:id="592"/>
      <w:r w:rsidRPr="00152C46">
        <w:rPr>
          <w:rFonts w:eastAsia="Arial"/>
        </w:rPr>
        <w:t xml:space="preserve"> </w:t>
      </w:r>
    </w:p>
    <w:p w14:paraId="0300D947" w14:textId="59661FE1" w:rsidR="00A85CA1" w:rsidRDefault="004834B3" w:rsidP="00FD736A">
      <w:pPr>
        <w:pStyle w:val="Corpotesto"/>
      </w:pPr>
      <w:r>
        <w:t>E</w:t>
      </w:r>
      <w:r w:rsidR="008272BE" w:rsidRPr="00152C46">
        <w:t>xamples of when the monitoring and management of ship traffic might be required include</w:t>
      </w:r>
      <w:r w:rsidR="00146C9B">
        <w:t xml:space="preserve"> those shown in Table 2</w:t>
      </w:r>
      <w:r w:rsidR="008272BE" w:rsidRPr="00152C46">
        <w:t>:</w:t>
      </w:r>
    </w:p>
    <w:p w14:paraId="3DE1EEF4" w14:textId="7330D65A" w:rsidR="00146C9B" w:rsidRDefault="00146C9B" w:rsidP="00A87F1C">
      <w:pPr>
        <w:pStyle w:val="Tablecaption"/>
      </w:pPr>
      <w:bookmarkStart w:id="593" w:name="_Toc94437747"/>
      <w:r>
        <w:t>Examples of situations that may require monitoring and management of ship traffic</w:t>
      </w:r>
      <w:bookmarkEnd w:id="593"/>
    </w:p>
    <w:tbl>
      <w:tblPr>
        <w:tblStyle w:val="Grigliatabella"/>
        <w:tblW w:w="0" w:type="auto"/>
        <w:jc w:val="center"/>
        <w:tblLook w:val="04A0" w:firstRow="1" w:lastRow="0" w:firstColumn="1" w:lastColumn="0" w:noHBand="0" w:noVBand="1"/>
      </w:tblPr>
      <w:tblGrid>
        <w:gridCol w:w="2541"/>
        <w:gridCol w:w="6701"/>
      </w:tblGrid>
      <w:tr w:rsidR="00754F01" w:rsidRPr="00D16775" w14:paraId="322B4217" w14:textId="77777777" w:rsidTr="000D3F69">
        <w:trPr>
          <w:tblHeader/>
          <w:jc w:val="center"/>
        </w:trPr>
        <w:tc>
          <w:tcPr>
            <w:tcW w:w="2541" w:type="dxa"/>
          </w:tcPr>
          <w:p w14:paraId="529C3269" w14:textId="77777777" w:rsidR="00754F01" w:rsidRPr="00D16775" w:rsidRDefault="00754F01" w:rsidP="007436EF">
            <w:pPr>
              <w:pStyle w:val="Tableheading"/>
              <w:rPr>
                <w:szCs w:val="20"/>
              </w:rPr>
            </w:pPr>
            <w:r w:rsidRPr="00D16775">
              <w:rPr>
                <w:szCs w:val="20"/>
              </w:rPr>
              <w:t>Information related to:</w:t>
            </w:r>
          </w:p>
        </w:tc>
        <w:tc>
          <w:tcPr>
            <w:tcW w:w="6701" w:type="dxa"/>
          </w:tcPr>
          <w:p w14:paraId="4D46DA23" w14:textId="77777777" w:rsidR="00754F01" w:rsidRPr="00D16775" w:rsidRDefault="00754F01" w:rsidP="007436EF">
            <w:pPr>
              <w:pStyle w:val="Tableheading"/>
              <w:rPr>
                <w:szCs w:val="20"/>
              </w:rPr>
            </w:pPr>
            <w:r w:rsidRPr="00D16775">
              <w:rPr>
                <w:szCs w:val="20"/>
              </w:rPr>
              <w:t>Examples:</w:t>
            </w:r>
          </w:p>
        </w:tc>
      </w:tr>
      <w:tr w:rsidR="00754F01" w:rsidRPr="00D16775" w14:paraId="4E3DDEBC" w14:textId="77777777" w:rsidTr="007436EF">
        <w:trPr>
          <w:cantSplit/>
          <w:jc w:val="center"/>
        </w:trPr>
        <w:tc>
          <w:tcPr>
            <w:tcW w:w="2541" w:type="dxa"/>
          </w:tcPr>
          <w:p w14:paraId="409329DF" w14:textId="77777777" w:rsidR="00754F01" w:rsidRPr="00D16775" w:rsidRDefault="00754F01" w:rsidP="007436EF">
            <w:pPr>
              <w:pStyle w:val="Tabletext"/>
              <w:rPr>
                <w:szCs w:val="20"/>
              </w:rPr>
            </w:pPr>
            <w:r w:rsidRPr="00D16775">
              <w:rPr>
                <w:w w:val="105"/>
                <w:szCs w:val="20"/>
              </w:rPr>
              <w:t>Traffic clearance</w:t>
            </w:r>
          </w:p>
        </w:tc>
        <w:tc>
          <w:tcPr>
            <w:tcW w:w="6701" w:type="dxa"/>
          </w:tcPr>
          <w:p w14:paraId="68BA2EB8" w14:textId="0E0DF095" w:rsidR="007436EF" w:rsidRPr="00D16775" w:rsidRDefault="00DA08A5" w:rsidP="00A87F1C">
            <w:pPr>
              <w:pStyle w:val="Tabletext"/>
              <w:numPr>
                <w:ilvl w:val="0"/>
                <w:numId w:val="88"/>
              </w:numPr>
              <w:spacing w:before="120" w:after="120" w:line="240" w:lineRule="auto"/>
              <w:contextualSpacing/>
              <w:rPr>
                <w:w w:val="105"/>
                <w:szCs w:val="20"/>
              </w:rPr>
            </w:pPr>
            <w:r>
              <w:rPr>
                <w:w w:val="105"/>
                <w:szCs w:val="20"/>
              </w:rPr>
              <w:t xml:space="preserve">On or </w:t>
            </w:r>
            <w:r w:rsidR="007436EF" w:rsidRPr="00D16775">
              <w:rPr>
                <w:w w:val="105"/>
                <w:szCs w:val="20"/>
              </w:rPr>
              <w:t>prior to entering a VTS area</w:t>
            </w:r>
            <w:r w:rsidR="009B35DB">
              <w:rPr>
                <w:w w:val="105"/>
                <w:szCs w:val="20"/>
              </w:rPr>
              <w:t>.</w:t>
            </w:r>
          </w:p>
          <w:p w14:paraId="499F3976" w14:textId="77777777" w:rsidR="007436EF" w:rsidRPr="00B66251" w:rsidRDefault="008E6D91" w:rsidP="00A87F1C">
            <w:pPr>
              <w:pStyle w:val="Tabletext"/>
              <w:numPr>
                <w:ilvl w:val="0"/>
                <w:numId w:val="88"/>
              </w:numPr>
              <w:spacing w:before="120" w:after="120" w:line="240" w:lineRule="auto"/>
              <w:contextualSpacing/>
              <w:rPr>
                <w:w w:val="105"/>
                <w:szCs w:val="20"/>
              </w:rPr>
            </w:pPr>
            <w:r>
              <w:rPr>
                <w:w w:val="105"/>
                <w:szCs w:val="20"/>
              </w:rPr>
              <w:t>D</w:t>
            </w:r>
            <w:r w:rsidR="007436EF" w:rsidRPr="00B66251">
              <w:rPr>
                <w:w w:val="105"/>
                <w:szCs w:val="20"/>
              </w:rPr>
              <w:t>eparting from a berth or an anchorage within a VTS</w:t>
            </w:r>
            <w:r w:rsidR="00B66251">
              <w:rPr>
                <w:w w:val="105"/>
                <w:szCs w:val="20"/>
              </w:rPr>
              <w:t xml:space="preserve"> </w:t>
            </w:r>
            <w:r w:rsidR="007436EF" w:rsidRPr="00B66251">
              <w:rPr>
                <w:w w:val="105"/>
                <w:szCs w:val="20"/>
              </w:rPr>
              <w:t>area</w:t>
            </w:r>
            <w:r>
              <w:rPr>
                <w:w w:val="105"/>
                <w:szCs w:val="20"/>
              </w:rPr>
              <w:t>.</w:t>
            </w:r>
          </w:p>
          <w:p w14:paraId="7C6C3DED"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7436EF" w:rsidRPr="00D16775">
              <w:rPr>
                <w:w w:val="105"/>
                <w:szCs w:val="20"/>
              </w:rPr>
              <w:t>ntering into a fairway within a VTS area</w:t>
            </w:r>
            <w:r>
              <w:rPr>
                <w:w w:val="105"/>
                <w:szCs w:val="20"/>
              </w:rPr>
              <w:t>.</w:t>
            </w:r>
            <w:r w:rsidR="007436EF" w:rsidRPr="00D16775">
              <w:rPr>
                <w:w w:val="105"/>
                <w:szCs w:val="20"/>
              </w:rPr>
              <w:t xml:space="preserve"> </w:t>
            </w:r>
          </w:p>
          <w:p w14:paraId="5F90BA09"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P</w:t>
            </w:r>
            <w:r w:rsidR="007436EF" w:rsidRPr="00D16775">
              <w:rPr>
                <w:w w:val="105"/>
                <w:szCs w:val="20"/>
              </w:rPr>
              <w:t>rior to commencing a manoeuvre that may be detrimental to safe navigation.</w:t>
            </w:r>
          </w:p>
        </w:tc>
      </w:tr>
      <w:tr w:rsidR="007436EF" w:rsidRPr="00D16775" w14:paraId="76F161ED" w14:textId="77777777" w:rsidTr="007436EF">
        <w:trPr>
          <w:cantSplit/>
          <w:jc w:val="center"/>
        </w:trPr>
        <w:tc>
          <w:tcPr>
            <w:tcW w:w="2541" w:type="dxa"/>
          </w:tcPr>
          <w:p w14:paraId="3696A89D" w14:textId="77777777" w:rsidR="007436EF" w:rsidRPr="00D16775" w:rsidRDefault="007436EF" w:rsidP="007436EF">
            <w:pPr>
              <w:pStyle w:val="Tabletext"/>
              <w:rPr>
                <w:szCs w:val="20"/>
              </w:rPr>
            </w:pPr>
            <w:r w:rsidRPr="00D16775">
              <w:rPr>
                <w:w w:val="105"/>
                <w:szCs w:val="20"/>
              </w:rPr>
              <w:t>Anchorage</w:t>
            </w:r>
          </w:p>
        </w:tc>
        <w:tc>
          <w:tcPr>
            <w:tcW w:w="6701" w:type="dxa"/>
          </w:tcPr>
          <w:p w14:paraId="4CCF7277"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O</w:t>
            </w:r>
            <w:r w:rsidR="007436EF" w:rsidRPr="00D16775">
              <w:rPr>
                <w:w w:val="105"/>
                <w:szCs w:val="20"/>
              </w:rPr>
              <w:t>rganizing the movements to/from an anchorage position/area</w:t>
            </w:r>
            <w:r>
              <w:rPr>
                <w:w w:val="105"/>
                <w:szCs w:val="20"/>
              </w:rPr>
              <w:t>.</w:t>
            </w:r>
          </w:p>
          <w:p w14:paraId="4D671A7E"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A</w:t>
            </w:r>
            <w:r w:rsidR="007436EF" w:rsidRPr="00D16775">
              <w:rPr>
                <w:w w:val="105"/>
                <w:szCs w:val="20"/>
              </w:rPr>
              <w:t>ssign</w:t>
            </w:r>
            <w:r w:rsidR="00B8013F">
              <w:rPr>
                <w:w w:val="105"/>
                <w:szCs w:val="20"/>
              </w:rPr>
              <w:t>ing</w:t>
            </w:r>
            <w:r w:rsidR="007436EF" w:rsidRPr="00D16775">
              <w:rPr>
                <w:w w:val="105"/>
                <w:szCs w:val="20"/>
              </w:rPr>
              <w:t xml:space="preserve"> an anchorage position</w:t>
            </w:r>
            <w:r>
              <w:rPr>
                <w:w w:val="105"/>
                <w:szCs w:val="20"/>
              </w:rPr>
              <w:t>.</w:t>
            </w:r>
          </w:p>
          <w:p w14:paraId="077036C2"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A</w:t>
            </w:r>
            <w:r w:rsidR="007436EF" w:rsidRPr="00D16775">
              <w:rPr>
                <w:w w:val="105"/>
                <w:szCs w:val="20"/>
              </w:rPr>
              <w:t xml:space="preserve">ssisting </w:t>
            </w:r>
            <w:r w:rsidR="00AA17B8">
              <w:rPr>
                <w:w w:val="105"/>
                <w:szCs w:val="20"/>
              </w:rPr>
              <w:t>ship</w:t>
            </w:r>
            <w:r w:rsidR="007436EF" w:rsidRPr="00D16775">
              <w:rPr>
                <w:w w:val="105"/>
                <w:szCs w:val="20"/>
              </w:rPr>
              <w:t>s into anchorage position.</w:t>
            </w:r>
          </w:p>
        </w:tc>
      </w:tr>
      <w:tr w:rsidR="007436EF" w:rsidRPr="00D16775" w14:paraId="53D09E45" w14:textId="77777777" w:rsidTr="007436EF">
        <w:trPr>
          <w:cantSplit/>
          <w:jc w:val="center"/>
        </w:trPr>
        <w:tc>
          <w:tcPr>
            <w:tcW w:w="2541" w:type="dxa"/>
          </w:tcPr>
          <w:p w14:paraId="2546BCCE" w14:textId="77777777" w:rsidR="007436EF" w:rsidRPr="00D16775" w:rsidRDefault="007436EF" w:rsidP="007436EF">
            <w:pPr>
              <w:pStyle w:val="Tabletext"/>
              <w:rPr>
                <w:szCs w:val="20"/>
              </w:rPr>
            </w:pPr>
            <w:r w:rsidRPr="00D16775">
              <w:rPr>
                <w:w w:val="105"/>
                <w:szCs w:val="20"/>
              </w:rPr>
              <w:t>Enforcement</w:t>
            </w:r>
          </w:p>
        </w:tc>
        <w:tc>
          <w:tcPr>
            <w:tcW w:w="6701" w:type="dxa"/>
          </w:tcPr>
          <w:p w14:paraId="25C6007B"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B8013F">
              <w:rPr>
                <w:w w:val="105"/>
                <w:szCs w:val="20"/>
              </w:rPr>
              <w:t xml:space="preserve">nsuring adherence to </w:t>
            </w:r>
            <w:r w:rsidR="007436EF" w:rsidRPr="00D16775">
              <w:rPr>
                <w:w w:val="105"/>
                <w:szCs w:val="20"/>
              </w:rPr>
              <w:t>speed limits</w:t>
            </w:r>
            <w:r>
              <w:rPr>
                <w:w w:val="105"/>
                <w:szCs w:val="20"/>
              </w:rPr>
              <w:t>.</w:t>
            </w:r>
          </w:p>
          <w:p w14:paraId="380D39C3"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B8013F" w:rsidRPr="00B8013F">
              <w:rPr>
                <w:w w:val="105"/>
                <w:szCs w:val="20"/>
              </w:rPr>
              <w:t xml:space="preserve">nsuring </w:t>
            </w:r>
            <w:r w:rsidR="007436EF" w:rsidRPr="00D16775">
              <w:rPr>
                <w:w w:val="105"/>
                <w:szCs w:val="20"/>
              </w:rPr>
              <w:t>adherence to rules regarding traffic routeing measures</w:t>
            </w:r>
            <w:r>
              <w:rPr>
                <w:w w:val="105"/>
                <w:szCs w:val="20"/>
              </w:rPr>
              <w:t>.</w:t>
            </w:r>
          </w:p>
          <w:p w14:paraId="6E6DC7D4"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B8013F" w:rsidRPr="00B8013F">
              <w:rPr>
                <w:w w:val="105"/>
                <w:szCs w:val="20"/>
              </w:rPr>
              <w:t xml:space="preserve">nsuring adherence to </w:t>
            </w:r>
            <w:r w:rsidR="007436EF" w:rsidRPr="00D16775">
              <w:rPr>
                <w:w w:val="105"/>
                <w:szCs w:val="20"/>
              </w:rPr>
              <w:t>pilotage requirements</w:t>
            </w:r>
            <w:r>
              <w:rPr>
                <w:w w:val="105"/>
                <w:szCs w:val="20"/>
              </w:rPr>
              <w:t>.</w:t>
            </w:r>
          </w:p>
          <w:p w14:paraId="0497EFA1"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B8013F" w:rsidRPr="00B8013F">
              <w:rPr>
                <w:w w:val="105"/>
                <w:szCs w:val="20"/>
              </w:rPr>
              <w:t xml:space="preserve">nsuring adherence to </w:t>
            </w:r>
            <w:r w:rsidR="007436EF" w:rsidRPr="00D16775">
              <w:rPr>
                <w:w w:val="105"/>
                <w:szCs w:val="20"/>
              </w:rPr>
              <w:t>traffic regulations and local by-laws.</w:t>
            </w:r>
          </w:p>
        </w:tc>
      </w:tr>
      <w:tr w:rsidR="00754F01" w:rsidRPr="00D16775" w14:paraId="140EEA9A" w14:textId="77777777" w:rsidTr="007436EF">
        <w:trPr>
          <w:cantSplit/>
          <w:jc w:val="center"/>
        </w:trPr>
        <w:tc>
          <w:tcPr>
            <w:tcW w:w="2541" w:type="dxa"/>
          </w:tcPr>
          <w:p w14:paraId="0554B268" w14:textId="69073EB8" w:rsidR="00754F01" w:rsidRPr="00D16775" w:rsidRDefault="00837051" w:rsidP="007436EF">
            <w:pPr>
              <w:pStyle w:val="Tabletext"/>
              <w:rPr>
                <w:szCs w:val="20"/>
              </w:rPr>
            </w:pPr>
            <w:r>
              <w:rPr>
                <w:w w:val="105"/>
                <w:szCs w:val="20"/>
              </w:rPr>
              <w:lastRenderedPageBreak/>
              <w:t>w</w:t>
            </w:r>
            <w:r w:rsidR="00754F01" w:rsidRPr="00D16775">
              <w:rPr>
                <w:w w:val="105"/>
                <w:szCs w:val="20"/>
              </w:rPr>
              <w:t>aterway management</w:t>
            </w:r>
            <w:r w:rsidR="00A95BB5">
              <w:rPr>
                <w:w w:val="105"/>
                <w:szCs w:val="20"/>
              </w:rPr>
              <w:t xml:space="preserve"> </w:t>
            </w:r>
            <w:r w:rsidR="00A95BB5" w:rsidRPr="00D16775">
              <w:rPr>
                <w:w w:val="105"/>
                <w:szCs w:val="20"/>
              </w:rPr>
              <w:t xml:space="preserve">(sea, </w:t>
            </w:r>
            <w:r w:rsidR="002F3025" w:rsidRPr="00D16775">
              <w:rPr>
                <w:w w:val="105"/>
                <w:szCs w:val="20"/>
              </w:rPr>
              <w:t>channels,</w:t>
            </w:r>
            <w:r w:rsidR="00A95BB5" w:rsidRPr="00D16775">
              <w:rPr>
                <w:w w:val="105"/>
                <w:szCs w:val="20"/>
              </w:rPr>
              <w:t xml:space="preserve"> and fairway)</w:t>
            </w:r>
          </w:p>
        </w:tc>
        <w:tc>
          <w:tcPr>
            <w:tcW w:w="6701" w:type="dxa"/>
          </w:tcPr>
          <w:p w14:paraId="1D4D047E" w14:textId="77777777" w:rsidR="00A95BB5" w:rsidRPr="00D16775" w:rsidRDefault="008E6D91" w:rsidP="00A87F1C">
            <w:pPr>
              <w:pStyle w:val="Tabletext"/>
              <w:numPr>
                <w:ilvl w:val="0"/>
                <w:numId w:val="88"/>
              </w:numPr>
              <w:spacing w:before="120" w:after="120" w:line="240" w:lineRule="auto"/>
              <w:contextualSpacing/>
              <w:rPr>
                <w:w w:val="105"/>
                <w:szCs w:val="20"/>
              </w:rPr>
            </w:pPr>
            <w:r>
              <w:rPr>
                <w:w w:val="105"/>
                <w:szCs w:val="20"/>
              </w:rPr>
              <w:t>R</w:t>
            </w:r>
            <w:r w:rsidR="00A95BB5">
              <w:rPr>
                <w:w w:val="105"/>
                <w:szCs w:val="20"/>
              </w:rPr>
              <w:t xml:space="preserve">equiring </w:t>
            </w:r>
            <w:r w:rsidR="00A95BB5" w:rsidRPr="00D16775">
              <w:rPr>
                <w:w w:val="105"/>
                <w:szCs w:val="20"/>
              </w:rPr>
              <w:t xml:space="preserve">a </w:t>
            </w:r>
            <w:r w:rsidR="00A95BB5">
              <w:rPr>
                <w:w w:val="105"/>
                <w:szCs w:val="20"/>
              </w:rPr>
              <w:t>passage</w:t>
            </w:r>
            <w:r w:rsidR="00A95BB5" w:rsidRPr="00D16775">
              <w:rPr>
                <w:w w:val="105"/>
                <w:szCs w:val="20"/>
              </w:rPr>
              <w:t xml:space="preserve"> plan before entering a VTS area</w:t>
            </w:r>
            <w:r>
              <w:rPr>
                <w:w w:val="105"/>
                <w:szCs w:val="20"/>
              </w:rPr>
              <w:t>.</w:t>
            </w:r>
          </w:p>
          <w:p w14:paraId="2EB21EE8" w14:textId="77777777" w:rsidR="00A95BB5" w:rsidRPr="00D16775" w:rsidRDefault="008E6D91" w:rsidP="00A87F1C">
            <w:pPr>
              <w:pStyle w:val="Tabletext"/>
              <w:numPr>
                <w:ilvl w:val="0"/>
                <w:numId w:val="88"/>
              </w:numPr>
              <w:spacing w:before="120" w:after="120" w:line="240" w:lineRule="auto"/>
              <w:contextualSpacing/>
              <w:rPr>
                <w:w w:val="105"/>
                <w:szCs w:val="20"/>
              </w:rPr>
            </w:pPr>
            <w:r>
              <w:rPr>
                <w:w w:val="105"/>
                <w:szCs w:val="20"/>
              </w:rPr>
              <w:t>P</w:t>
            </w:r>
            <w:r w:rsidR="00A95BB5" w:rsidRPr="00D16775">
              <w:rPr>
                <w:w w:val="105"/>
                <w:szCs w:val="20"/>
              </w:rPr>
              <w:t>lanning lock and bridge passage</w:t>
            </w:r>
            <w:r w:rsidR="00A95BB5">
              <w:rPr>
                <w:w w:val="105"/>
                <w:szCs w:val="20"/>
              </w:rPr>
              <w:t>s</w:t>
            </w:r>
            <w:r>
              <w:rPr>
                <w:w w:val="105"/>
                <w:szCs w:val="20"/>
              </w:rPr>
              <w:t>.</w:t>
            </w:r>
          </w:p>
          <w:p w14:paraId="0258688D" w14:textId="77777777" w:rsidR="00A95BB5" w:rsidRPr="00D16775" w:rsidRDefault="008E6D91" w:rsidP="00A87F1C">
            <w:pPr>
              <w:pStyle w:val="Tabletext"/>
              <w:numPr>
                <w:ilvl w:val="0"/>
                <w:numId w:val="88"/>
              </w:numPr>
              <w:spacing w:before="120" w:after="120" w:line="240" w:lineRule="auto"/>
              <w:contextualSpacing/>
              <w:rPr>
                <w:w w:val="105"/>
                <w:szCs w:val="20"/>
              </w:rPr>
            </w:pPr>
            <w:r>
              <w:rPr>
                <w:w w:val="105"/>
                <w:szCs w:val="20"/>
              </w:rPr>
              <w:t>R</w:t>
            </w:r>
            <w:r w:rsidR="00A95BB5" w:rsidRPr="00D16775">
              <w:rPr>
                <w:w w:val="105"/>
                <w:szCs w:val="20"/>
              </w:rPr>
              <w:t>eport</w:t>
            </w:r>
            <w:r w:rsidR="00A95BB5">
              <w:rPr>
                <w:w w:val="105"/>
                <w:szCs w:val="20"/>
              </w:rPr>
              <w:t>ing</w:t>
            </w:r>
            <w:r w:rsidR="00A95BB5" w:rsidRPr="00D16775">
              <w:rPr>
                <w:w w:val="105"/>
                <w:szCs w:val="20"/>
              </w:rPr>
              <w:t xml:space="preserve"> position at determined reporting point/line/pilot station</w:t>
            </w:r>
            <w:r>
              <w:rPr>
                <w:w w:val="105"/>
                <w:szCs w:val="20"/>
              </w:rPr>
              <w:t>.</w:t>
            </w:r>
          </w:p>
          <w:p w14:paraId="14AF9A87" w14:textId="77777777" w:rsidR="00A95BB5" w:rsidRDefault="008E6D91" w:rsidP="00A87F1C">
            <w:pPr>
              <w:pStyle w:val="Tabletext"/>
              <w:numPr>
                <w:ilvl w:val="0"/>
                <w:numId w:val="88"/>
              </w:numPr>
              <w:spacing w:before="120" w:after="120" w:line="240" w:lineRule="auto"/>
              <w:contextualSpacing/>
              <w:rPr>
                <w:w w:val="105"/>
                <w:szCs w:val="20"/>
              </w:rPr>
            </w:pPr>
            <w:r>
              <w:rPr>
                <w:w w:val="105"/>
                <w:szCs w:val="20"/>
              </w:rPr>
              <w:t>D</w:t>
            </w:r>
            <w:r w:rsidR="00A95BB5" w:rsidRPr="00D16775">
              <w:rPr>
                <w:w w:val="105"/>
                <w:szCs w:val="20"/>
              </w:rPr>
              <w:t>redging or compass swing in confined waterway.</w:t>
            </w:r>
          </w:p>
          <w:p w14:paraId="2FC7F474"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O</w:t>
            </w:r>
            <w:r w:rsidR="007436EF" w:rsidRPr="00D16775">
              <w:rPr>
                <w:w w:val="105"/>
                <w:szCs w:val="20"/>
              </w:rPr>
              <w:t xml:space="preserve">rganizing other traffic when a </w:t>
            </w:r>
            <w:r w:rsidR="00AA17B8">
              <w:rPr>
                <w:w w:val="105"/>
                <w:szCs w:val="20"/>
              </w:rPr>
              <w:t>ship</w:t>
            </w:r>
            <w:r w:rsidR="007436EF" w:rsidRPr="00D16775">
              <w:rPr>
                <w:w w:val="105"/>
                <w:szCs w:val="20"/>
              </w:rPr>
              <w:t xml:space="preserve"> has passed point of no return</w:t>
            </w:r>
            <w:r>
              <w:rPr>
                <w:w w:val="105"/>
                <w:szCs w:val="20"/>
              </w:rPr>
              <w:t>.</w:t>
            </w:r>
          </w:p>
          <w:p w14:paraId="24F9D498" w14:textId="77777777"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O</w:t>
            </w:r>
            <w:r w:rsidR="007436EF" w:rsidRPr="00D16775">
              <w:rPr>
                <w:w w:val="105"/>
                <w:szCs w:val="20"/>
              </w:rPr>
              <w:t xml:space="preserve">rganizing the traffic concerning </w:t>
            </w:r>
            <w:r w:rsidR="00AA17B8">
              <w:rPr>
                <w:w w:val="105"/>
                <w:szCs w:val="20"/>
              </w:rPr>
              <w:t>ship</w:t>
            </w:r>
            <w:r w:rsidR="007436EF" w:rsidRPr="00D16775">
              <w:rPr>
                <w:w w:val="105"/>
                <w:szCs w:val="20"/>
              </w:rPr>
              <w:t xml:space="preserve"> dimensions in comparison to fairway restrictions</w:t>
            </w:r>
            <w:r w:rsidR="005F7006" w:rsidRPr="00D16775">
              <w:rPr>
                <w:w w:val="105"/>
                <w:szCs w:val="20"/>
              </w:rPr>
              <w:t xml:space="preserve"> and under keel clearance</w:t>
            </w:r>
            <w:r>
              <w:rPr>
                <w:w w:val="105"/>
                <w:szCs w:val="20"/>
              </w:rPr>
              <w:t>.</w:t>
            </w:r>
          </w:p>
          <w:p w14:paraId="1F5D8584" w14:textId="6796693E"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7436EF" w:rsidRPr="00D16775">
              <w:rPr>
                <w:w w:val="105"/>
                <w:szCs w:val="20"/>
              </w:rPr>
              <w:t>stablish</w:t>
            </w:r>
            <w:r w:rsidR="00A95BB5">
              <w:rPr>
                <w:w w:val="105"/>
                <w:szCs w:val="20"/>
              </w:rPr>
              <w:t>ing</w:t>
            </w:r>
            <w:r w:rsidR="007436EF" w:rsidRPr="00D16775">
              <w:rPr>
                <w:w w:val="105"/>
                <w:szCs w:val="20"/>
              </w:rPr>
              <w:t xml:space="preserve"> and organi</w:t>
            </w:r>
            <w:r w:rsidR="00557C0B">
              <w:rPr>
                <w:w w:val="105"/>
                <w:szCs w:val="20"/>
              </w:rPr>
              <w:t>z</w:t>
            </w:r>
            <w:r w:rsidR="00A95BB5">
              <w:rPr>
                <w:w w:val="105"/>
                <w:szCs w:val="20"/>
              </w:rPr>
              <w:t>ing</w:t>
            </w:r>
            <w:r w:rsidR="007436EF" w:rsidRPr="00D16775">
              <w:rPr>
                <w:w w:val="105"/>
                <w:szCs w:val="20"/>
              </w:rPr>
              <w:t xml:space="preserve"> ship safety zones in case of particular operations</w:t>
            </w:r>
            <w:r w:rsidR="002F3025">
              <w:rPr>
                <w:w w:val="105"/>
                <w:szCs w:val="20"/>
              </w:rPr>
              <w:t>.</w:t>
            </w:r>
          </w:p>
          <w:p w14:paraId="61D7D891" w14:textId="10504D43"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E</w:t>
            </w:r>
            <w:r w:rsidR="007436EF" w:rsidRPr="00D16775">
              <w:rPr>
                <w:w w:val="105"/>
                <w:szCs w:val="20"/>
              </w:rPr>
              <w:t>stablish</w:t>
            </w:r>
            <w:r w:rsidR="00A95BB5">
              <w:rPr>
                <w:w w:val="105"/>
                <w:szCs w:val="20"/>
              </w:rPr>
              <w:t>ing</w:t>
            </w:r>
            <w:r w:rsidR="007436EF" w:rsidRPr="00D16775">
              <w:rPr>
                <w:w w:val="105"/>
                <w:szCs w:val="20"/>
              </w:rPr>
              <w:t xml:space="preserve"> and organi</w:t>
            </w:r>
            <w:r w:rsidR="00557C0B">
              <w:rPr>
                <w:w w:val="105"/>
                <w:szCs w:val="20"/>
              </w:rPr>
              <w:t>z</w:t>
            </w:r>
            <w:r w:rsidR="00A95BB5">
              <w:rPr>
                <w:w w:val="105"/>
                <w:szCs w:val="20"/>
              </w:rPr>
              <w:t>ing</w:t>
            </w:r>
            <w:r w:rsidR="007436EF" w:rsidRPr="00D16775">
              <w:rPr>
                <w:w w:val="105"/>
                <w:szCs w:val="20"/>
              </w:rPr>
              <w:t xml:space="preserve"> exclusion zones</w:t>
            </w:r>
            <w:r w:rsidR="002F3025">
              <w:rPr>
                <w:w w:val="105"/>
                <w:szCs w:val="20"/>
              </w:rPr>
              <w:t>.</w:t>
            </w:r>
          </w:p>
          <w:p w14:paraId="309C14AF" w14:textId="5EB85235" w:rsidR="007436EF" w:rsidRPr="00D16775" w:rsidRDefault="008E6D91" w:rsidP="00A87F1C">
            <w:pPr>
              <w:pStyle w:val="Tabletext"/>
              <w:numPr>
                <w:ilvl w:val="0"/>
                <w:numId w:val="88"/>
              </w:numPr>
              <w:spacing w:before="120" w:after="120" w:line="240" w:lineRule="auto"/>
              <w:contextualSpacing/>
              <w:rPr>
                <w:w w:val="105"/>
                <w:szCs w:val="20"/>
              </w:rPr>
            </w:pPr>
            <w:r>
              <w:rPr>
                <w:w w:val="105"/>
                <w:szCs w:val="20"/>
              </w:rPr>
              <w:t>I</w:t>
            </w:r>
            <w:r w:rsidR="007436EF" w:rsidRPr="00D16775">
              <w:rPr>
                <w:w w:val="105"/>
                <w:szCs w:val="20"/>
              </w:rPr>
              <w:t>nstruct</w:t>
            </w:r>
            <w:r w:rsidR="00A95BB5">
              <w:rPr>
                <w:w w:val="105"/>
                <w:szCs w:val="20"/>
              </w:rPr>
              <w:t>ing</w:t>
            </w:r>
            <w:r w:rsidR="007436EF" w:rsidRPr="00D16775">
              <w:rPr>
                <w:w w:val="105"/>
                <w:szCs w:val="20"/>
              </w:rPr>
              <w:t xml:space="preserve"> </w:t>
            </w:r>
            <w:r w:rsidR="00AA17B8">
              <w:rPr>
                <w:w w:val="105"/>
                <w:szCs w:val="20"/>
              </w:rPr>
              <w:t>ship</w:t>
            </w:r>
            <w:r w:rsidR="007436EF" w:rsidRPr="00D16775">
              <w:rPr>
                <w:w w:val="105"/>
                <w:szCs w:val="20"/>
              </w:rPr>
              <w:t>s to keep clear from special areas</w:t>
            </w:r>
            <w:r w:rsidR="002F3025">
              <w:rPr>
                <w:w w:val="105"/>
                <w:szCs w:val="20"/>
              </w:rPr>
              <w:t xml:space="preserve"> or </w:t>
            </w:r>
            <w:r w:rsidR="007436EF" w:rsidRPr="00D16775">
              <w:rPr>
                <w:w w:val="105"/>
                <w:szCs w:val="20"/>
              </w:rPr>
              <w:t>positions</w:t>
            </w:r>
            <w:r w:rsidR="002F3025">
              <w:rPr>
                <w:w w:val="105"/>
                <w:szCs w:val="20"/>
              </w:rPr>
              <w:t>.</w:t>
            </w:r>
          </w:p>
          <w:p w14:paraId="6ED24787" w14:textId="60369D09" w:rsidR="00754F01" w:rsidRPr="00D16775" w:rsidRDefault="008E6D91" w:rsidP="00A87F1C">
            <w:pPr>
              <w:pStyle w:val="Tabletext"/>
              <w:numPr>
                <w:ilvl w:val="0"/>
                <w:numId w:val="88"/>
              </w:numPr>
              <w:spacing w:before="120" w:after="120" w:line="240" w:lineRule="auto"/>
              <w:contextualSpacing/>
              <w:rPr>
                <w:szCs w:val="20"/>
              </w:rPr>
            </w:pPr>
            <w:r>
              <w:rPr>
                <w:w w:val="105"/>
                <w:szCs w:val="20"/>
              </w:rPr>
              <w:t>O</w:t>
            </w:r>
            <w:r w:rsidR="007436EF" w:rsidRPr="00D16775">
              <w:rPr>
                <w:w w:val="105"/>
                <w:szCs w:val="20"/>
              </w:rPr>
              <w:t xml:space="preserve">rganizing the traffic as regards to meteorological, </w:t>
            </w:r>
            <w:r w:rsidR="002F3025" w:rsidRPr="00D16775">
              <w:rPr>
                <w:w w:val="105"/>
                <w:szCs w:val="20"/>
              </w:rPr>
              <w:t>hydrographical,</w:t>
            </w:r>
            <w:r w:rsidR="007436EF" w:rsidRPr="00D16775">
              <w:rPr>
                <w:w w:val="105"/>
                <w:szCs w:val="20"/>
              </w:rPr>
              <w:t xml:space="preserve"> or other restrictions such as visibility, wind speed, current</w:t>
            </w:r>
            <w:r w:rsidR="005F7006">
              <w:rPr>
                <w:w w:val="105"/>
                <w:szCs w:val="20"/>
              </w:rPr>
              <w:t xml:space="preserve"> and</w:t>
            </w:r>
            <w:r w:rsidR="007436EF" w:rsidRPr="00D16775">
              <w:rPr>
                <w:w w:val="105"/>
                <w:szCs w:val="20"/>
              </w:rPr>
              <w:t xml:space="preserve"> sea state.</w:t>
            </w:r>
          </w:p>
        </w:tc>
      </w:tr>
    </w:tbl>
    <w:p w14:paraId="1DC5156D" w14:textId="4B120472" w:rsidR="00AE591A" w:rsidRDefault="00AE591A" w:rsidP="00AE4C09">
      <w:pPr>
        <w:pStyle w:val="Titolo2"/>
      </w:pPr>
      <w:bookmarkStart w:id="594" w:name="_Toc55311626"/>
      <w:bookmarkStart w:id="595" w:name="_Toc55312913"/>
      <w:bookmarkStart w:id="596" w:name="_Toc30752284"/>
      <w:bookmarkStart w:id="597" w:name="_Toc48497054"/>
      <w:bookmarkStart w:id="598" w:name="_Toc94437734"/>
      <w:bookmarkStart w:id="599" w:name="_Hlk30492765"/>
      <w:bookmarkEnd w:id="594"/>
      <w:bookmarkEnd w:id="595"/>
      <w:r w:rsidRPr="00152C46">
        <w:t>Responding to developing unsafe situations</w:t>
      </w:r>
      <w:bookmarkEnd w:id="596"/>
      <w:bookmarkEnd w:id="597"/>
      <w:bookmarkEnd w:id="598"/>
    </w:p>
    <w:p w14:paraId="0D416521" w14:textId="77777777" w:rsidR="005C7C08" w:rsidRPr="000414E7" w:rsidRDefault="005C7C08" w:rsidP="00780C0F">
      <w:pPr>
        <w:pStyle w:val="Heading2separationline"/>
      </w:pPr>
    </w:p>
    <w:bookmarkEnd w:id="599"/>
    <w:p w14:paraId="2CD3CBCB" w14:textId="40510A4C" w:rsidR="007F73B2" w:rsidRPr="00152C46" w:rsidRDefault="007F73B2" w:rsidP="00780C0F">
      <w:pPr>
        <w:pStyle w:val="Corpotesto"/>
      </w:pPr>
      <w:r w:rsidRPr="00152C46">
        <w:t>Responding to developing unsafe situations involves support to the navigational safety of the ship through the provision of essential navigational information to assist on board navigational decision-making</w:t>
      </w:r>
      <w:r w:rsidRPr="00BC76E8">
        <w:t>.</w:t>
      </w:r>
      <w:r w:rsidR="006C118F">
        <w:t xml:space="preserve"> </w:t>
      </w:r>
      <w:r w:rsidRPr="00152C46">
        <w:t>It may also involve the provision of navigational advice and/or instruction.</w:t>
      </w:r>
    </w:p>
    <w:p w14:paraId="543DF260" w14:textId="11C13D05" w:rsidR="007B6D8E" w:rsidRPr="00152C46" w:rsidRDefault="00C61DB9" w:rsidP="00780C0F">
      <w:pPr>
        <w:pStyle w:val="Corpotesto"/>
      </w:pPr>
      <w:r w:rsidRPr="00152C46">
        <w:t>D</w:t>
      </w:r>
      <w:r w:rsidR="00A85CA1" w:rsidRPr="00152C46">
        <w:t xml:space="preserve">eveloping unsafe situations </w:t>
      </w:r>
      <w:r w:rsidRPr="00152C46">
        <w:t>may include</w:t>
      </w:r>
      <w:r w:rsidR="00A85CA1" w:rsidRPr="00152C46">
        <w:t>:</w:t>
      </w:r>
    </w:p>
    <w:p w14:paraId="67883F97" w14:textId="0004E96B" w:rsidR="00F5673B" w:rsidRPr="00152C46" w:rsidRDefault="004D727F" w:rsidP="00780C0F">
      <w:pPr>
        <w:pStyle w:val="Bullet1"/>
        <w:jc w:val="both"/>
      </w:pPr>
      <w:r>
        <w:t>A</w:t>
      </w:r>
      <w:r w:rsidR="00BE699D">
        <w:t xml:space="preserve"> </w:t>
      </w:r>
      <w:r w:rsidR="00F5673B" w:rsidRPr="00152C46">
        <w:t>ship unsure of its route or position</w:t>
      </w:r>
    </w:p>
    <w:p w14:paraId="70FC6137" w14:textId="577B5F3F" w:rsidR="00F5673B" w:rsidRPr="00152C46" w:rsidRDefault="004D727F" w:rsidP="00780C0F">
      <w:pPr>
        <w:pStyle w:val="Bullet1"/>
        <w:jc w:val="both"/>
      </w:pPr>
      <w:r>
        <w:t>A</w:t>
      </w:r>
      <w:r w:rsidR="00F5673B" w:rsidRPr="00152C46">
        <w:t xml:space="preserve"> ship deviating from </w:t>
      </w:r>
      <w:r w:rsidR="00F5673B" w:rsidRPr="00B75444">
        <w:t xml:space="preserve">the </w:t>
      </w:r>
      <w:r w:rsidR="00F5673B" w:rsidRPr="00152C46">
        <w:t>route</w:t>
      </w:r>
    </w:p>
    <w:p w14:paraId="1D2A6143" w14:textId="3301E8A1" w:rsidR="00F5673B" w:rsidRPr="00152C46" w:rsidRDefault="004D727F" w:rsidP="00780C0F">
      <w:pPr>
        <w:pStyle w:val="Bullet1"/>
        <w:jc w:val="both"/>
      </w:pPr>
      <w:r>
        <w:t>A</w:t>
      </w:r>
      <w:r w:rsidR="00F5673B" w:rsidRPr="00152C46">
        <w:t xml:space="preserve"> ship requiring guidance to an anchoring position</w:t>
      </w:r>
    </w:p>
    <w:p w14:paraId="7DE1F890" w14:textId="6B4629AC" w:rsidR="00F5673B" w:rsidRPr="00152C46" w:rsidRDefault="004D727F" w:rsidP="00780C0F">
      <w:pPr>
        <w:pStyle w:val="Bullet1"/>
        <w:jc w:val="both"/>
      </w:pPr>
      <w:r>
        <w:t>A</w:t>
      </w:r>
      <w:r w:rsidR="00F5673B" w:rsidRPr="00152C46">
        <w:t xml:space="preserve"> ship that has defects or deficiencies, such as navigation or manoeuvring equipment failure</w:t>
      </w:r>
    </w:p>
    <w:p w14:paraId="6109B97A" w14:textId="57248EDF" w:rsidR="00F5673B" w:rsidRPr="00152C46" w:rsidRDefault="00061083" w:rsidP="00780C0F">
      <w:pPr>
        <w:pStyle w:val="Bullet1"/>
        <w:jc w:val="both"/>
      </w:pPr>
      <w:r>
        <w:t>M</w:t>
      </w:r>
      <w:r w:rsidR="00F5673B" w:rsidRPr="00152C46">
        <w:t>eteorological conditions (</w:t>
      </w:r>
      <w:r w:rsidR="006C118F">
        <w:t xml:space="preserve">e.g., </w:t>
      </w:r>
      <w:r w:rsidR="00F5673B" w:rsidRPr="00152C46">
        <w:t>low visibility, strong winds)</w:t>
      </w:r>
    </w:p>
    <w:p w14:paraId="4D1D5F40" w14:textId="3089F47A" w:rsidR="00F5673B" w:rsidRPr="00152C46" w:rsidRDefault="00061083" w:rsidP="00780C0F">
      <w:pPr>
        <w:pStyle w:val="Bullet1"/>
        <w:jc w:val="both"/>
      </w:pPr>
      <w:r>
        <w:t>A</w:t>
      </w:r>
      <w:r w:rsidR="00BE699D">
        <w:t xml:space="preserve"> </w:t>
      </w:r>
      <w:r w:rsidR="00F5673B" w:rsidRPr="00152C46">
        <w:t>ship at risk of grounding or collision</w:t>
      </w:r>
    </w:p>
    <w:p w14:paraId="7ADC0399" w14:textId="3774C2A3" w:rsidR="00F5673B" w:rsidRPr="00152C46" w:rsidRDefault="00061083" w:rsidP="00780C0F">
      <w:pPr>
        <w:pStyle w:val="Bullet1"/>
        <w:jc w:val="both"/>
      </w:pPr>
      <w:r>
        <w:t>E</w:t>
      </w:r>
      <w:r w:rsidR="00F5673B" w:rsidRPr="00152C46">
        <w:t>mergency response or support to emergency services</w:t>
      </w:r>
    </w:p>
    <w:p w14:paraId="6582ED41" w14:textId="155BCAA6" w:rsidR="00F5673B" w:rsidRPr="00152C46" w:rsidRDefault="00061083" w:rsidP="00780C0F">
      <w:pPr>
        <w:pStyle w:val="Bullet1"/>
        <w:jc w:val="both"/>
      </w:pPr>
      <w:r>
        <w:t>A</w:t>
      </w:r>
      <w:r w:rsidR="00E972C2">
        <w:t xml:space="preserve"> s</w:t>
      </w:r>
      <w:r w:rsidR="00AA17B8">
        <w:t>hip</w:t>
      </w:r>
      <w:r w:rsidR="00F5673B" w:rsidRPr="00152C46">
        <w:t xml:space="preserve"> deviating from the passage plan</w:t>
      </w:r>
    </w:p>
    <w:p w14:paraId="6AD4CD5F" w14:textId="7D79F733" w:rsidR="00F5673B" w:rsidRPr="00152C46" w:rsidRDefault="00061083" w:rsidP="00780C0F">
      <w:pPr>
        <w:pStyle w:val="Bullet1"/>
        <w:jc w:val="both"/>
      </w:pPr>
      <w:r>
        <w:t>A</w:t>
      </w:r>
      <w:r w:rsidR="00F5673B" w:rsidRPr="00152C46">
        <w:t xml:space="preserve">ssistance to a </w:t>
      </w:r>
      <w:r w:rsidR="00AA17B8">
        <w:t>ship</w:t>
      </w:r>
      <w:r w:rsidR="00F5673B" w:rsidRPr="00152C46">
        <w:t xml:space="preserve"> to support the unexpected incapacity of a key member of the bridge team</w:t>
      </w:r>
    </w:p>
    <w:p w14:paraId="6DD065BF" w14:textId="77777777" w:rsidR="005B3908" w:rsidRDefault="005B3908" w:rsidP="00D16775">
      <w:pPr>
        <w:pStyle w:val="Corpotesto"/>
      </w:pPr>
      <w:bookmarkStart w:id="600" w:name="_Hlk47370642"/>
      <w:r>
        <w:t>Key considerations in responding to developing unsafe situations include:</w:t>
      </w:r>
    </w:p>
    <w:bookmarkEnd w:id="600"/>
    <w:p w14:paraId="6EDC3C22" w14:textId="46F0E282" w:rsidR="00655331" w:rsidRDefault="00061083" w:rsidP="0076193E">
      <w:pPr>
        <w:pStyle w:val="Bullet1"/>
      </w:pPr>
      <w:r>
        <w:t>N</w:t>
      </w:r>
      <w:r w:rsidR="00D33CDB" w:rsidRPr="00152C46">
        <w:t xml:space="preserve">avigational support should </w:t>
      </w:r>
      <w:r w:rsidR="00655331" w:rsidRPr="00152C46">
        <w:t>n</w:t>
      </w:r>
      <w:r w:rsidR="00655331">
        <w:t>ot</w:t>
      </w:r>
      <w:r w:rsidR="00655331" w:rsidRPr="00152C46">
        <w:t xml:space="preserve"> </w:t>
      </w:r>
      <w:r w:rsidR="00D33CDB" w:rsidRPr="00152C46">
        <w:t>be considered to be an alternative to pilotage</w:t>
      </w:r>
      <w:r>
        <w:t>.</w:t>
      </w:r>
    </w:p>
    <w:p w14:paraId="11FBD160" w14:textId="4B0D68DF" w:rsidR="00D33CDB" w:rsidRPr="00152C46" w:rsidRDefault="00061083" w:rsidP="0076193E">
      <w:pPr>
        <w:pStyle w:val="Bullet1"/>
      </w:pPr>
      <w:r>
        <w:t>I</w:t>
      </w:r>
      <w:r w:rsidR="00D33CDB" w:rsidRPr="00152C46">
        <w:t>f VTS inter</w:t>
      </w:r>
      <w:r w:rsidR="00655331">
        <w:t>acti</w:t>
      </w:r>
      <w:r w:rsidR="00D33CDB" w:rsidRPr="00152C46">
        <w:t xml:space="preserve">on is considered necessary or navigational support requested, the general principle should be that it is used to get the ship to a place of safety to enable the ship to recover from the situation </w:t>
      </w:r>
      <w:r w:rsidR="005809C9">
        <w:t xml:space="preserve">for which </w:t>
      </w:r>
      <w:r w:rsidR="005809C9" w:rsidRPr="00152C46">
        <w:t xml:space="preserve">navigational support </w:t>
      </w:r>
      <w:r w:rsidR="005809C9">
        <w:t>was initially</w:t>
      </w:r>
      <w:r w:rsidR="00D33CDB" w:rsidRPr="00152C46">
        <w:t xml:space="preserve"> required</w:t>
      </w:r>
      <w:r w:rsidR="005809C9">
        <w:t>.</w:t>
      </w:r>
      <w:r w:rsidR="006C118F">
        <w:t xml:space="preserve"> </w:t>
      </w:r>
      <w:r w:rsidR="005809C9" w:rsidRPr="005809C9">
        <w:t xml:space="preserve">This could include </w:t>
      </w:r>
      <w:r w:rsidR="00D33CDB" w:rsidRPr="00152C46">
        <w:t>regaining situational awareness, effecting repairs or embarking a pilot to continue its passage</w:t>
      </w:r>
      <w:r>
        <w:t>.</w:t>
      </w:r>
    </w:p>
    <w:p w14:paraId="049C0E72" w14:textId="1E15E70A" w:rsidR="00E20FA0" w:rsidRDefault="00061083" w:rsidP="0076193E">
      <w:pPr>
        <w:pStyle w:val="Bullet1"/>
      </w:pPr>
      <w:r>
        <w:t>N</w:t>
      </w:r>
      <w:r w:rsidR="0061023B">
        <w:t xml:space="preserve">avigational </w:t>
      </w:r>
      <w:r w:rsidR="00D33CDB" w:rsidRPr="00152C46">
        <w:t>support depend</w:t>
      </w:r>
      <w:r w:rsidR="00C67D4E">
        <w:t>s</w:t>
      </w:r>
      <w:r w:rsidR="00D33CDB" w:rsidRPr="00152C46">
        <w:t xml:space="preserve"> on many factors </w:t>
      </w:r>
      <w:r w:rsidR="0061023B">
        <w:t>including:</w:t>
      </w:r>
    </w:p>
    <w:p w14:paraId="71E2D239" w14:textId="5C7D0AE7" w:rsidR="0061023B" w:rsidRPr="0034692E" w:rsidRDefault="00061083" w:rsidP="00780C0F">
      <w:pPr>
        <w:pStyle w:val="Bullet2"/>
      </w:pPr>
      <w:r>
        <w:t>S</w:t>
      </w:r>
      <w:r w:rsidR="0061023B" w:rsidRPr="0034692E">
        <w:t xml:space="preserve">tatus of the waterway, including other </w:t>
      </w:r>
      <w:r w:rsidR="00B03634">
        <w:t>ship</w:t>
      </w:r>
      <w:r w:rsidR="00B03634" w:rsidRPr="0034692E">
        <w:t xml:space="preserve">s </w:t>
      </w:r>
      <w:r w:rsidR="0061023B" w:rsidRPr="0034692E">
        <w:t>in the area and weather conditions</w:t>
      </w:r>
    </w:p>
    <w:p w14:paraId="25A7D85C" w14:textId="44181C3B" w:rsidR="0061023B" w:rsidRPr="0034692E" w:rsidRDefault="00061083" w:rsidP="00780C0F">
      <w:pPr>
        <w:pStyle w:val="Bullet2"/>
      </w:pPr>
      <w:r>
        <w:t>E</w:t>
      </w:r>
      <w:r w:rsidR="0061023B" w:rsidRPr="0034692E">
        <w:t>quipment capabilities and limitations</w:t>
      </w:r>
    </w:p>
    <w:p w14:paraId="3323FA72" w14:textId="6BFFD4E1" w:rsidR="0061023B" w:rsidRDefault="00061083" w:rsidP="00780C0F">
      <w:pPr>
        <w:pStyle w:val="Bullet2"/>
      </w:pPr>
      <w:r>
        <w:t>C</w:t>
      </w:r>
      <w:r w:rsidR="0061023B" w:rsidRPr="0034692E">
        <w:t>larity of communications</w:t>
      </w:r>
      <w:r w:rsidR="0061023B">
        <w:t xml:space="preserve"> between VTS and </w:t>
      </w:r>
      <w:r w:rsidR="00B03634">
        <w:t>ship</w:t>
      </w:r>
    </w:p>
    <w:p w14:paraId="064BA3A9" w14:textId="0A0368B7" w:rsidR="000A0946" w:rsidRDefault="00061083" w:rsidP="0076193E">
      <w:pPr>
        <w:pStyle w:val="Bullet1"/>
      </w:pPr>
      <w:r>
        <w:t>N</w:t>
      </w:r>
      <w:r w:rsidR="000A0946">
        <w:t xml:space="preserve">avigational support may be carried out on the main working channel or an alternative </w:t>
      </w:r>
      <w:r w:rsidR="000A0946" w:rsidRPr="000A0946">
        <w:t>to avoid overloading the working frequency</w:t>
      </w:r>
      <w:r>
        <w:t>.</w:t>
      </w:r>
    </w:p>
    <w:p w14:paraId="1ED23F5F" w14:textId="71FBC33D" w:rsidR="00CA3C71" w:rsidRDefault="00061083" w:rsidP="0076193E">
      <w:pPr>
        <w:pStyle w:val="Bullet1"/>
      </w:pPr>
      <w:r>
        <w:lastRenderedPageBreak/>
        <w:t>B</w:t>
      </w:r>
      <w:r w:rsidR="00D33712">
        <w:t xml:space="preserve">efore </w:t>
      </w:r>
      <w:r w:rsidR="0072512C" w:rsidRPr="0073710F">
        <w:t>navigational support is provided</w:t>
      </w:r>
      <w:r w:rsidR="00CA3C71">
        <w:t xml:space="preserve"> and if time permits, </w:t>
      </w:r>
      <w:r w:rsidR="001E07B4">
        <w:t xml:space="preserve">a </w:t>
      </w:r>
      <w:r w:rsidR="00CA3C71">
        <w:t>VTS should</w:t>
      </w:r>
      <w:r w:rsidR="00D33712">
        <w:t xml:space="preserve"> </w:t>
      </w:r>
      <w:proofErr w:type="gramStart"/>
      <w:r w:rsidR="00D33712">
        <w:t>make an assessment of</w:t>
      </w:r>
      <w:proofErr w:type="gramEnd"/>
      <w:r w:rsidR="00D33712">
        <w:t xml:space="preserve"> capabilities and conduct other relevant checks</w:t>
      </w:r>
      <w:r>
        <w:t>.</w:t>
      </w:r>
    </w:p>
    <w:p w14:paraId="02D5E31A" w14:textId="5096A696" w:rsidR="00CA3C71" w:rsidRDefault="00061083" w:rsidP="00567F11">
      <w:pPr>
        <w:pStyle w:val="Bullet1"/>
      </w:pPr>
      <w:r>
        <w:t>T</w:t>
      </w:r>
      <w:r w:rsidR="00D33712">
        <w:t>he</w:t>
      </w:r>
      <w:r w:rsidR="0072512C" w:rsidRPr="0073710F">
        <w:t xml:space="preserve"> commencement and conclusion of direct navigational support</w:t>
      </w:r>
      <w:r w:rsidR="00D33712">
        <w:t xml:space="preserve"> should be formal</w:t>
      </w:r>
      <w:r w:rsidR="006C118F">
        <w:t>ize</w:t>
      </w:r>
      <w:r w:rsidR="00D33712">
        <w:t>d if time permits.</w:t>
      </w:r>
    </w:p>
    <w:p w14:paraId="627609C6" w14:textId="77777777" w:rsidR="0072512C" w:rsidRPr="00152C46" w:rsidRDefault="0072512C" w:rsidP="0072512C">
      <w:pPr>
        <w:pStyle w:val="Corpotesto"/>
      </w:pPr>
      <w:r w:rsidRPr="00152C46">
        <w:t>The provision of navigational support is likely to be required in three generic circumstances:</w:t>
      </w:r>
    </w:p>
    <w:p w14:paraId="6561ED03" w14:textId="081F4C1C" w:rsidR="0072512C" w:rsidRPr="0020185C" w:rsidRDefault="00D33712" w:rsidP="0020185C">
      <w:pPr>
        <w:pStyle w:val="Bullet1"/>
      </w:pPr>
      <w:r w:rsidRPr="0020185C">
        <w:t>When observe</w:t>
      </w:r>
      <w:r w:rsidR="00746FF6">
        <w:t>d</w:t>
      </w:r>
    </w:p>
    <w:p w14:paraId="78CE7523" w14:textId="32120B6B" w:rsidR="0072512C" w:rsidRPr="0020185C" w:rsidRDefault="00D33712" w:rsidP="0020185C">
      <w:pPr>
        <w:pStyle w:val="Bullet1"/>
      </w:pPr>
      <w:r w:rsidRPr="0020185C">
        <w:t>On request</w:t>
      </w:r>
    </w:p>
    <w:p w14:paraId="358B429F" w14:textId="14BBFFFF" w:rsidR="00650F86" w:rsidRPr="000414E7" w:rsidRDefault="0072512C" w:rsidP="00780C0F">
      <w:pPr>
        <w:pStyle w:val="Bullet1"/>
        <w:spacing w:after="200" w:line="276" w:lineRule="auto"/>
        <w:rPr>
          <w:rFonts w:asciiTheme="majorHAnsi" w:eastAsiaTheme="majorEastAsia" w:hAnsiTheme="majorHAnsi" w:cstheme="majorBidi"/>
          <w:b/>
          <w:bCs/>
          <w:smallCaps/>
          <w:color w:val="407EC9"/>
        </w:rPr>
      </w:pPr>
      <w:r w:rsidRPr="0020185C">
        <w:t>Procedural</w:t>
      </w:r>
      <w:bookmarkStart w:id="601" w:name="_Toc30752285"/>
    </w:p>
    <w:p w14:paraId="3A87A248" w14:textId="77777777" w:rsidR="00D33712" w:rsidRPr="00152C46" w:rsidRDefault="00D33712" w:rsidP="00D33712">
      <w:pPr>
        <w:pStyle w:val="Titolo3"/>
        <w:spacing w:line="240" w:lineRule="auto"/>
      </w:pPr>
      <w:bookmarkStart w:id="602" w:name="_Toc94437735"/>
      <w:bookmarkStart w:id="603" w:name="_Toc48497055"/>
      <w:r>
        <w:t xml:space="preserve">When </w:t>
      </w:r>
      <w:r w:rsidRPr="00152C46">
        <w:t>Observed</w:t>
      </w:r>
      <w:bookmarkEnd w:id="602"/>
    </w:p>
    <w:p w14:paraId="6972788C" w14:textId="19A31690" w:rsidR="00D33712" w:rsidRPr="00931370" w:rsidRDefault="00D33712" w:rsidP="00780C0F">
      <w:pPr>
        <w:pStyle w:val="Corpotesto"/>
      </w:pPr>
      <w:r w:rsidRPr="004F3F42">
        <w:t xml:space="preserve">This is a situation </w:t>
      </w:r>
      <w:r>
        <w:t>w</w:t>
      </w:r>
      <w:r w:rsidRPr="00152C46">
        <w:t xml:space="preserve">hen the VTS observes a developing </w:t>
      </w:r>
      <w:r>
        <w:t xml:space="preserve">navigational </w:t>
      </w:r>
      <w:r w:rsidRPr="00152C46">
        <w:t>situation (e.g.</w:t>
      </w:r>
      <w:r w:rsidR="00190AC2">
        <w:t>,</w:t>
      </w:r>
      <w:r w:rsidRPr="00152C46">
        <w:t xml:space="preserve"> a </w:t>
      </w:r>
      <w:r>
        <w:t>ship</w:t>
      </w:r>
      <w:r w:rsidRPr="00152C46">
        <w:t xml:space="preserve"> deviating from a </w:t>
      </w:r>
      <w:r>
        <w:t xml:space="preserve">planned or </w:t>
      </w:r>
      <w:r w:rsidRPr="00152C46">
        <w:t>recommended route) and deems it necessary to intervene</w:t>
      </w:r>
      <w:r>
        <w:t xml:space="preserve">. </w:t>
      </w:r>
      <w:r w:rsidRPr="00931370">
        <w:t>Early intervention is likely to be necessary, which may preclude pre-assessment checks be</w:t>
      </w:r>
      <w:r>
        <w:t>ing</w:t>
      </w:r>
      <w:r w:rsidRPr="00931370">
        <w:t xml:space="preserve"> carried out. </w:t>
      </w:r>
    </w:p>
    <w:p w14:paraId="67879336" w14:textId="77777777" w:rsidR="00D33712" w:rsidRPr="00152C46" w:rsidRDefault="00D33712" w:rsidP="00780C0F">
      <w:pPr>
        <w:pStyle w:val="Corpotesto"/>
      </w:pPr>
      <w:r w:rsidRPr="00931370">
        <w:t>Once the immediate situation has been resolved, the continuation of navigational support should be subsequently clarified and the need for further assessments and checks considered.</w:t>
      </w:r>
    </w:p>
    <w:p w14:paraId="57276C9C" w14:textId="77777777" w:rsidR="00D33CDB" w:rsidRPr="00152C46" w:rsidRDefault="00D33CDB" w:rsidP="00C61DB9">
      <w:pPr>
        <w:pStyle w:val="Titolo3"/>
        <w:spacing w:line="240" w:lineRule="auto"/>
      </w:pPr>
      <w:bookmarkStart w:id="604" w:name="_Toc94437736"/>
      <w:r w:rsidRPr="00152C46">
        <w:t>On Request</w:t>
      </w:r>
      <w:bookmarkEnd w:id="601"/>
      <w:bookmarkEnd w:id="603"/>
      <w:bookmarkEnd w:id="604"/>
    </w:p>
    <w:p w14:paraId="784FA653" w14:textId="47E6D475" w:rsidR="00E7241A" w:rsidRPr="00152C46" w:rsidRDefault="004F3F42" w:rsidP="00780C0F">
      <w:pPr>
        <w:pStyle w:val="Corpotesto"/>
      </w:pPr>
      <w:r>
        <w:t>This is a situation w</w:t>
      </w:r>
      <w:r w:rsidR="00D33CDB" w:rsidRPr="00152C46">
        <w:t xml:space="preserve">hen navigational support is provided at the request of a </w:t>
      </w:r>
      <w:r w:rsidR="00246552">
        <w:t xml:space="preserve">member of a </w:t>
      </w:r>
      <w:r w:rsidR="00D33CDB" w:rsidRPr="00152C46">
        <w:t>ship</w:t>
      </w:r>
      <w:r w:rsidR="00246552">
        <w:t>’s bridge team or an embarked pilot.</w:t>
      </w:r>
      <w:r w:rsidR="00D33CDB" w:rsidRPr="00152C46">
        <w:t xml:space="preserve"> </w:t>
      </w:r>
      <w:r w:rsidR="00402CA9">
        <w:t>P</w:t>
      </w:r>
      <w:r w:rsidR="00E31A48" w:rsidRPr="00F77506">
        <w:t>rovision of navigational support should be formal</w:t>
      </w:r>
      <w:r w:rsidR="006C118F">
        <w:t>ize</w:t>
      </w:r>
      <w:r w:rsidR="00E31A48" w:rsidRPr="00F77506">
        <w:t>d and there should be sufficient time for the VTS to make appropriate pre</w:t>
      </w:r>
      <w:r w:rsidR="000D3446" w:rsidRPr="00F77506">
        <w:t>-</w:t>
      </w:r>
      <w:r w:rsidR="00E31A48" w:rsidRPr="00F77506">
        <w:t>assessment checks.</w:t>
      </w:r>
    </w:p>
    <w:p w14:paraId="22ACA46E" w14:textId="77777777" w:rsidR="00D33CDB" w:rsidRPr="00152C46" w:rsidRDefault="00D33CDB" w:rsidP="00D33CDB">
      <w:pPr>
        <w:pStyle w:val="Titolo3"/>
      </w:pPr>
      <w:bookmarkStart w:id="605" w:name="_Toc30752287"/>
      <w:bookmarkStart w:id="606" w:name="_Toc48497057"/>
      <w:bookmarkStart w:id="607" w:name="_Toc94437737"/>
      <w:r w:rsidRPr="00152C46">
        <w:t>Procedural</w:t>
      </w:r>
      <w:bookmarkEnd w:id="605"/>
      <w:bookmarkEnd w:id="606"/>
      <w:bookmarkEnd w:id="607"/>
    </w:p>
    <w:p w14:paraId="542CE78D" w14:textId="77777777" w:rsidR="00E31A48" w:rsidRDefault="00533679" w:rsidP="00780C0F">
      <w:pPr>
        <w:pStyle w:val="Corpotesto"/>
      </w:pPr>
      <w:r w:rsidRPr="00143BFF">
        <w:t>This is a situation when n</w:t>
      </w:r>
      <w:r w:rsidR="003B07D6" w:rsidRPr="00143BFF">
        <w:t xml:space="preserve">avigational support </w:t>
      </w:r>
      <w:r w:rsidR="00143BFF">
        <w:t xml:space="preserve">from </w:t>
      </w:r>
      <w:r w:rsidR="001E07B4">
        <w:t xml:space="preserve">a </w:t>
      </w:r>
      <w:r w:rsidR="00143BFF">
        <w:t xml:space="preserve">VTS </w:t>
      </w:r>
      <w:r w:rsidR="003B07D6" w:rsidRPr="00143BFF">
        <w:t>form</w:t>
      </w:r>
      <w:r w:rsidR="00143BFF" w:rsidRPr="008B3B95">
        <w:t xml:space="preserve">s </w:t>
      </w:r>
      <w:r w:rsidR="003B07D6" w:rsidRPr="00143BFF">
        <w:t>part of a</w:t>
      </w:r>
      <w:r w:rsidR="00143BFF" w:rsidRPr="008B3B95">
        <w:t xml:space="preserve"> specific</w:t>
      </w:r>
      <w:r w:rsidR="003B07D6" w:rsidRPr="00143BFF">
        <w:t xml:space="preserve"> </w:t>
      </w:r>
      <w:r w:rsidR="00143BFF">
        <w:t xml:space="preserve">local </w:t>
      </w:r>
      <w:r w:rsidR="003B07D6" w:rsidRPr="00143BFF">
        <w:t>operational procedure</w:t>
      </w:r>
      <w:r w:rsidRPr="00143BFF">
        <w:rPr>
          <w:iCs/>
        </w:rPr>
        <w:t xml:space="preserve"> agreed </w:t>
      </w:r>
      <w:r w:rsidR="00CF2048">
        <w:rPr>
          <w:iCs/>
        </w:rPr>
        <w:t xml:space="preserve">to </w:t>
      </w:r>
      <w:r w:rsidRPr="00143BFF">
        <w:rPr>
          <w:iCs/>
        </w:rPr>
        <w:t xml:space="preserve">between </w:t>
      </w:r>
      <w:r w:rsidR="00F77506">
        <w:rPr>
          <w:iCs/>
        </w:rPr>
        <w:t>participants</w:t>
      </w:r>
      <w:r w:rsidR="003B07D6" w:rsidRPr="00143BFF">
        <w:t xml:space="preserve">. </w:t>
      </w:r>
    </w:p>
    <w:p w14:paraId="59BBF306" w14:textId="77777777" w:rsidR="00FC1B5E" w:rsidRDefault="00E31A48" w:rsidP="00780C0F">
      <w:pPr>
        <w:pStyle w:val="Corpotesto"/>
        <w:rPr>
          <w:rFonts w:asciiTheme="majorHAnsi" w:eastAsiaTheme="majorEastAsia" w:hAnsiTheme="majorHAnsi" w:cstheme="majorBidi"/>
          <w:b/>
          <w:bCs/>
          <w:smallCaps/>
          <w:color w:val="407EC9"/>
        </w:rPr>
      </w:pPr>
      <w:r w:rsidRPr="00E31A48">
        <w:t>All participants should be appropriately trained in such procedures, which should be formally documented and promulgated.</w:t>
      </w:r>
      <w:bookmarkStart w:id="608" w:name="_Toc30752289"/>
      <w:bookmarkStart w:id="609" w:name="_Hlk28617903"/>
    </w:p>
    <w:p w14:paraId="1A670F1D" w14:textId="77777777" w:rsidR="00D33CDB" w:rsidRPr="00152C46" w:rsidRDefault="00D33CDB" w:rsidP="00D33CDB">
      <w:pPr>
        <w:pStyle w:val="Titolo3"/>
        <w:rPr>
          <w:b w:val="0"/>
          <w:bCs w:val="0"/>
        </w:rPr>
      </w:pPr>
      <w:bookmarkStart w:id="610" w:name="_Toc48497058"/>
      <w:bookmarkStart w:id="611" w:name="_Toc94437738"/>
      <w:bookmarkStart w:id="612" w:name="_Hlk47514991"/>
      <w:r w:rsidRPr="00152C46">
        <w:t>Examples of Responding to Developing Unsafe Situations</w:t>
      </w:r>
      <w:bookmarkEnd w:id="608"/>
      <w:bookmarkEnd w:id="610"/>
      <w:bookmarkEnd w:id="611"/>
    </w:p>
    <w:bookmarkEnd w:id="609"/>
    <w:bookmarkEnd w:id="612"/>
    <w:p w14:paraId="7EBB8E84" w14:textId="76C3AFC0" w:rsidR="00D33CDB" w:rsidRDefault="00ED18C0" w:rsidP="00FD736A">
      <w:pPr>
        <w:pStyle w:val="Corpotesto"/>
      </w:pPr>
      <w:r>
        <w:t>E</w:t>
      </w:r>
      <w:r w:rsidR="00D33CDB" w:rsidRPr="00152C46">
        <w:t xml:space="preserve">xamples of </w:t>
      </w:r>
      <w:r>
        <w:t xml:space="preserve">navigational support </w:t>
      </w:r>
      <w:r w:rsidR="00D33CDB" w:rsidRPr="00152C46">
        <w:t>when responding to developing unsafe situations include</w:t>
      </w:r>
      <w:r w:rsidR="00721DA2">
        <w:t xml:space="preserve"> those shown in Table 3</w:t>
      </w:r>
      <w:r w:rsidR="00D33CDB" w:rsidRPr="00152C46">
        <w:t>:</w:t>
      </w:r>
    </w:p>
    <w:p w14:paraId="4C3A5641" w14:textId="592A1F55" w:rsidR="00721DA2" w:rsidRDefault="00721DA2" w:rsidP="009B7014">
      <w:pPr>
        <w:pStyle w:val="Tablecaption"/>
      </w:pPr>
      <w:bookmarkStart w:id="613" w:name="_Toc94437748"/>
      <w:r>
        <w:t>Examples of navigational support when responding to unsafe situations</w:t>
      </w:r>
      <w:bookmarkEnd w:id="613"/>
    </w:p>
    <w:tbl>
      <w:tblPr>
        <w:tblStyle w:val="Grigliatabella"/>
        <w:tblW w:w="0" w:type="auto"/>
        <w:jc w:val="center"/>
        <w:tblLook w:val="04A0" w:firstRow="1" w:lastRow="0" w:firstColumn="1" w:lastColumn="0" w:noHBand="0" w:noVBand="1"/>
      </w:tblPr>
      <w:tblGrid>
        <w:gridCol w:w="2541"/>
        <w:gridCol w:w="6701"/>
      </w:tblGrid>
      <w:tr w:rsidR="007436EF" w:rsidRPr="00D16775" w14:paraId="4941C894" w14:textId="77777777" w:rsidTr="007436EF">
        <w:trPr>
          <w:cantSplit/>
          <w:tblHeader/>
          <w:jc w:val="center"/>
        </w:trPr>
        <w:tc>
          <w:tcPr>
            <w:tcW w:w="2541" w:type="dxa"/>
          </w:tcPr>
          <w:p w14:paraId="7C576CFD" w14:textId="77777777" w:rsidR="007436EF" w:rsidRPr="00D16775" w:rsidRDefault="007436EF" w:rsidP="007436EF">
            <w:pPr>
              <w:pStyle w:val="Tableheading"/>
              <w:rPr>
                <w:szCs w:val="20"/>
              </w:rPr>
            </w:pPr>
            <w:r w:rsidRPr="00D16775">
              <w:rPr>
                <w:szCs w:val="20"/>
              </w:rPr>
              <w:t>Information related to:</w:t>
            </w:r>
          </w:p>
        </w:tc>
        <w:tc>
          <w:tcPr>
            <w:tcW w:w="6701" w:type="dxa"/>
          </w:tcPr>
          <w:p w14:paraId="40FD1CAC" w14:textId="77777777" w:rsidR="007436EF" w:rsidRPr="00D16775" w:rsidRDefault="007436EF" w:rsidP="007436EF">
            <w:pPr>
              <w:pStyle w:val="Tableheading"/>
              <w:rPr>
                <w:szCs w:val="20"/>
              </w:rPr>
            </w:pPr>
            <w:r w:rsidRPr="0076193E">
              <w:rPr>
                <w:szCs w:val="20"/>
              </w:rPr>
              <w:t>Examples:</w:t>
            </w:r>
          </w:p>
        </w:tc>
      </w:tr>
      <w:tr w:rsidR="007436EF" w:rsidRPr="00D16775" w14:paraId="3F0D4A49" w14:textId="77777777" w:rsidTr="007436EF">
        <w:trPr>
          <w:cantSplit/>
          <w:jc w:val="center"/>
        </w:trPr>
        <w:tc>
          <w:tcPr>
            <w:tcW w:w="2541" w:type="dxa"/>
          </w:tcPr>
          <w:p w14:paraId="7BB8A44A" w14:textId="77777777" w:rsidR="007436EF" w:rsidRPr="00D16775" w:rsidRDefault="007436EF" w:rsidP="007436EF">
            <w:pPr>
              <w:pStyle w:val="Tabletext"/>
              <w:rPr>
                <w:szCs w:val="20"/>
              </w:rPr>
            </w:pPr>
            <w:r w:rsidRPr="00D16775">
              <w:rPr>
                <w:w w:val="105"/>
                <w:szCs w:val="20"/>
              </w:rPr>
              <w:t>Request and identification</w:t>
            </w:r>
          </w:p>
        </w:tc>
        <w:tc>
          <w:tcPr>
            <w:tcW w:w="6701" w:type="dxa"/>
          </w:tcPr>
          <w:p w14:paraId="75839281" w14:textId="6658A5D5" w:rsidR="007436EF" w:rsidRPr="009B7014" w:rsidRDefault="008E6D91" w:rsidP="009B7014">
            <w:pPr>
              <w:pStyle w:val="Tabletext"/>
              <w:numPr>
                <w:ilvl w:val="0"/>
                <w:numId w:val="88"/>
              </w:numPr>
              <w:spacing w:before="120" w:after="120" w:line="240" w:lineRule="auto"/>
              <w:contextualSpacing/>
              <w:rPr>
                <w:w w:val="105"/>
                <w:szCs w:val="20"/>
              </w:rPr>
            </w:pPr>
            <w:r>
              <w:rPr>
                <w:w w:val="105"/>
                <w:szCs w:val="20"/>
              </w:rPr>
              <w:t>R</w:t>
            </w:r>
            <w:r w:rsidR="007436EF" w:rsidRPr="00D16775">
              <w:rPr>
                <w:w w:val="105"/>
                <w:szCs w:val="20"/>
              </w:rPr>
              <w:t>equest</w:t>
            </w:r>
            <w:r w:rsidR="003B4838">
              <w:rPr>
                <w:w w:val="105"/>
                <w:szCs w:val="20"/>
              </w:rPr>
              <w:t>ing</w:t>
            </w:r>
            <w:r w:rsidR="007436EF" w:rsidRPr="00D16775">
              <w:rPr>
                <w:w w:val="105"/>
                <w:szCs w:val="20"/>
              </w:rPr>
              <w:t xml:space="preserve"> ship identification</w:t>
            </w:r>
            <w:r w:rsidR="003B4838">
              <w:rPr>
                <w:w w:val="105"/>
                <w:szCs w:val="20"/>
              </w:rPr>
              <w:t xml:space="preserve"> and details</w:t>
            </w:r>
            <w:r w:rsidR="007436EF" w:rsidRPr="00D16775">
              <w:rPr>
                <w:w w:val="105"/>
                <w:szCs w:val="20"/>
              </w:rPr>
              <w:t xml:space="preserve"> such as position,</w:t>
            </w:r>
            <w:r w:rsidR="00236750">
              <w:rPr>
                <w:w w:val="105"/>
                <w:szCs w:val="20"/>
              </w:rPr>
              <w:t xml:space="preserve"> </w:t>
            </w:r>
            <w:r w:rsidR="007436EF" w:rsidRPr="00D16775">
              <w:rPr>
                <w:w w:val="105"/>
                <w:szCs w:val="20"/>
              </w:rPr>
              <w:t>course and speed</w:t>
            </w:r>
            <w:r>
              <w:rPr>
                <w:w w:val="105"/>
                <w:szCs w:val="20"/>
              </w:rPr>
              <w:t>.</w:t>
            </w:r>
          </w:p>
          <w:p w14:paraId="53986728" w14:textId="77777777" w:rsidR="007436EF" w:rsidRPr="009B7014" w:rsidRDefault="008E6D91" w:rsidP="009B7014">
            <w:pPr>
              <w:pStyle w:val="Tabletext"/>
              <w:numPr>
                <w:ilvl w:val="0"/>
                <w:numId w:val="88"/>
              </w:numPr>
              <w:spacing w:before="120" w:after="120" w:line="240" w:lineRule="auto"/>
              <w:contextualSpacing/>
              <w:rPr>
                <w:w w:val="105"/>
                <w:szCs w:val="20"/>
              </w:rPr>
            </w:pPr>
            <w:r>
              <w:rPr>
                <w:w w:val="105"/>
                <w:szCs w:val="20"/>
              </w:rPr>
              <w:t>R</w:t>
            </w:r>
            <w:r w:rsidR="003B4838">
              <w:rPr>
                <w:w w:val="105"/>
                <w:szCs w:val="20"/>
              </w:rPr>
              <w:t xml:space="preserve">equesting </w:t>
            </w:r>
            <w:r w:rsidR="007436EF" w:rsidRPr="00D16775">
              <w:rPr>
                <w:w w:val="105"/>
                <w:szCs w:val="20"/>
              </w:rPr>
              <w:t>status of ship's equipment.</w:t>
            </w:r>
          </w:p>
          <w:p w14:paraId="18BA52F5" w14:textId="77777777" w:rsidR="00D33712" w:rsidRPr="00D16775" w:rsidRDefault="00D33712" w:rsidP="009B7014">
            <w:pPr>
              <w:pStyle w:val="Tabletext"/>
              <w:numPr>
                <w:ilvl w:val="0"/>
                <w:numId w:val="88"/>
              </w:numPr>
              <w:spacing w:before="120" w:after="120" w:line="240" w:lineRule="auto"/>
              <w:contextualSpacing/>
              <w:rPr>
                <w:szCs w:val="20"/>
              </w:rPr>
            </w:pPr>
            <w:r w:rsidRPr="009B7014">
              <w:rPr>
                <w:w w:val="105"/>
                <w:szCs w:val="20"/>
              </w:rPr>
              <w:t>Identifying start and end of navigational support</w:t>
            </w:r>
            <w:r w:rsidR="009E698F" w:rsidRPr="009B7014">
              <w:rPr>
                <w:w w:val="105"/>
                <w:szCs w:val="20"/>
              </w:rPr>
              <w:t xml:space="preserve"> if time permits</w:t>
            </w:r>
            <w:r w:rsidRPr="009B7014">
              <w:rPr>
                <w:w w:val="105"/>
                <w:szCs w:val="20"/>
              </w:rPr>
              <w:t>.</w:t>
            </w:r>
          </w:p>
        </w:tc>
      </w:tr>
      <w:tr w:rsidR="007436EF" w:rsidRPr="00D16775" w14:paraId="2D84EF19" w14:textId="77777777" w:rsidTr="007436EF">
        <w:trPr>
          <w:cantSplit/>
          <w:jc w:val="center"/>
        </w:trPr>
        <w:tc>
          <w:tcPr>
            <w:tcW w:w="2541" w:type="dxa"/>
          </w:tcPr>
          <w:p w14:paraId="7BE79EB8" w14:textId="77777777" w:rsidR="007436EF" w:rsidRPr="00D16775" w:rsidRDefault="007436EF" w:rsidP="007436EF">
            <w:pPr>
              <w:pStyle w:val="Tabletext"/>
              <w:rPr>
                <w:szCs w:val="20"/>
              </w:rPr>
            </w:pPr>
            <w:r w:rsidRPr="00D16775">
              <w:rPr>
                <w:w w:val="105"/>
                <w:szCs w:val="20"/>
              </w:rPr>
              <w:t>Navigational information</w:t>
            </w:r>
          </w:p>
          <w:p w14:paraId="7FC0EEA1" w14:textId="77777777" w:rsidR="007436EF" w:rsidRPr="00D16775" w:rsidRDefault="007436EF" w:rsidP="007436EF">
            <w:pPr>
              <w:pStyle w:val="Tabletext"/>
              <w:rPr>
                <w:szCs w:val="20"/>
              </w:rPr>
            </w:pPr>
            <w:r w:rsidRPr="00D16775">
              <w:rPr>
                <w:w w:val="105"/>
                <w:szCs w:val="20"/>
              </w:rPr>
              <w:t>(including position and course information)</w:t>
            </w:r>
          </w:p>
        </w:tc>
        <w:tc>
          <w:tcPr>
            <w:tcW w:w="6701" w:type="dxa"/>
          </w:tcPr>
          <w:p w14:paraId="278F8502" w14:textId="77777777" w:rsidR="005F7006" w:rsidRPr="009B7014" w:rsidRDefault="008E6D91" w:rsidP="009B7014">
            <w:pPr>
              <w:pStyle w:val="Tabletext"/>
              <w:numPr>
                <w:ilvl w:val="0"/>
                <w:numId w:val="88"/>
              </w:numPr>
              <w:spacing w:before="120" w:after="120" w:line="240" w:lineRule="auto"/>
              <w:contextualSpacing/>
              <w:rPr>
                <w:w w:val="105"/>
                <w:szCs w:val="20"/>
              </w:rPr>
            </w:pPr>
            <w:r w:rsidRPr="00780C0F">
              <w:rPr>
                <w:w w:val="105"/>
                <w:szCs w:val="20"/>
              </w:rPr>
              <w:t>P</w:t>
            </w:r>
            <w:r w:rsidR="007436EF" w:rsidRPr="00780C0F">
              <w:rPr>
                <w:w w:val="105"/>
                <w:szCs w:val="20"/>
              </w:rPr>
              <w:t>rovid</w:t>
            </w:r>
            <w:r w:rsidR="003B4838" w:rsidRPr="00780C0F">
              <w:rPr>
                <w:w w:val="105"/>
                <w:szCs w:val="20"/>
              </w:rPr>
              <w:t>ing</w:t>
            </w:r>
            <w:r w:rsidR="007436EF" w:rsidRPr="00780C0F">
              <w:rPr>
                <w:w w:val="105"/>
                <w:szCs w:val="20"/>
              </w:rPr>
              <w:t xml:space="preserve"> range and bearing from fixed objects</w:t>
            </w:r>
            <w:r w:rsidR="00AC3AC7" w:rsidRPr="00780C0F">
              <w:rPr>
                <w:w w:val="105"/>
                <w:szCs w:val="20"/>
              </w:rPr>
              <w:t>, fairway/channel or</w:t>
            </w:r>
            <w:r w:rsidR="00AC3AC7">
              <w:rPr>
                <w:w w:val="105"/>
                <w:szCs w:val="20"/>
              </w:rPr>
              <w:t xml:space="preserve"> way-points.</w:t>
            </w:r>
            <w:r w:rsidR="007436EF" w:rsidRPr="00D16775">
              <w:rPr>
                <w:w w:val="105"/>
                <w:szCs w:val="20"/>
              </w:rPr>
              <w:t xml:space="preserve"> </w:t>
            </w:r>
          </w:p>
          <w:p w14:paraId="47EE7491" w14:textId="77777777" w:rsidR="007436EF" w:rsidRPr="009B7014" w:rsidRDefault="005F7006" w:rsidP="009B7014">
            <w:pPr>
              <w:pStyle w:val="Tabletext"/>
              <w:numPr>
                <w:ilvl w:val="0"/>
                <w:numId w:val="88"/>
              </w:numPr>
              <w:spacing w:before="120" w:after="120" w:line="240" w:lineRule="auto"/>
              <w:contextualSpacing/>
              <w:rPr>
                <w:w w:val="105"/>
                <w:szCs w:val="20"/>
              </w:rPr>
            </w:pPr>
            <w:r>
              <w:rPr>
                <w:w w:val="105"/>
                <w:szCs w:val="20"/>
              </w:rPr>
              <w:t xml:space="preserve">Providing </w:t>
            </w:r>
            <w:r w:rsidR="007436EF" w:rsidRPr="00D16775">
              <w:rPr>
                <w:w w:val="105"/>
                <w:szCs w:val="20"/>
              </w:rPr>
              <w:t>proximity to navigational hazards.</w:t>
            </w:r>
          </w:p>
          <w:p w14:paraId="21FACC86" w14:textId="4FE84EBB" w:rsidR="007436EF" w:rsidRPr="009B7014" w:rsidRDefault="008E6D91" w:rsidP="009B7014">
            <w:pPr>
              <w:pStyle w:val="Tabletext"/>
              <w:numPr>
                <w:ilvl w:val="0"/>
                <w:numId w:val="88"/>
              </w:numPr>
              <w:spacing w:before="120" w:after="120" w:line="240" w:lineRule="auto"/>
              <w:contextualSpacing/>
              <w:rPr>
                <w:w w:val="105"/>
                <w:szCs w:val="20"/>
              </w:rPr>
            </w:pPr>
            <w:r>
              <w:rPr>
                <w:w w:val="105"/>
                <w:szCs w:val="20"/>
              </w:rPr>
              <w:t>P</w:t>
            </w:r>
            <w:r w:rsidR="007436EF" w:rsidRPr="00D16775">
              <w:rPr>
                <w:w w:val="105"/>
                <w:szCs w:val="20"/>
              </w:rPr>
              <w:t>rovid</w:t>
            </w:r>
            <w:r w:rsidR="003B4838">
              <w:rPr>
                <w:w w:val="105"/>
                <w:szCs w:val="20"/>
              </w:rPr>
              <w:t>ing</w:t>
            </w:r>
            <w:r w:rsidR="007436EF" w:rsidRPr="00D16775">
              <w:rPr>
                <w:w w:val="105"/>
                <w:szCs w:val="20"/>
              </w:rPr>
              <w:t xml:space="preserve"> information related to navigating into a channel/fairway/lane (</w:t>
            </w:r>
            <w:r w:rsidR="009B7014" w:rsidRPr="00D16775">
              <w:rPr>
                <w:w w:val="105"/>
                <w:szCs w:val="20"/>
              </w:rPr>
              <w:t>i.e.,</w:t>
            </w:r>
            <w:r w:rsidR="007436EF" w:rsidRPr="00D16775">
              <w:rPr>
                <w:w w:val="105"/>
                <w:szCs w:val="20"/>
              </w:rPr>
              <w:t xml:space="preserve"> track is parallel/diverging/converging with/from/to reference line).</w:t>
            </w:r>
          </w:p>
        </w:tc>
      </w:tr>
      <w:tr w:rsidR="007436EF" w:rsidRPr="00D16775" w14:paraId="1E72B661" w14:textId="77777777" w:rsidTr="007436EF">
        <w:trPr>
          <w:cantSplit/>
          <w:jc w:val="center"/>
        </w:trPr>
        <w:tc>
          <w:tcPr>
            <w:tcW w:w="2541" w:type="dxa"/>
          </w:tcPr>
          <w:p w14:paraId="5FD55152" w14:textId="77777777" w:rsidR="007436EF" w:rsidRPr="00D16775" w:rsidRDefault="007436EF" w:rsidP="007436EF">
            <w:pPr>
              <w:pStyle w:val="Tabletext"/>
              <w:rPr>
                <w:szCs w:val="20"/>
              </w:rPr>
            </w:pPr>
            <w:r w:rsidRPr="00D16775">
              <w:rPr>
                <w:w w:val="105"/>
                <w:szCs w:val="20"/>
              </w:rPr>
              <w:t>Advice</w:t>
            </w:r>
          </w:p>
        </w:tc>
        <w:tc>
          <w:tcPr>
            <w:tcW w:w="6701" w:type="dxa"/>
          </w:tcPr>
          <w:p w14:paraId="159D9C52" w14:textId="77777777" w:rsidR="007436EF" w:rsidRPr="009B7014" w:rsidRDefault="008E6D91" w:rsidP="009B7014">
            <w:pPr>
              <w:pStyle w:val="Tabletext"/>
              <w:numPr>
                <w:ilvl w:val="0"/>
                <w:numId w:val="88"/>
              </w:numPr>
              <w:spacing w:before="120" w:after="120" w:line="240" w:lineRule="auto"/>
              <w:contextualSpacing/>
              <w:rPr>
                <w:w w:val="105"/>
                <w:szCs w:val="20"/>
              </w:rPr>
            </w:pPr>
            <w:r>
              <w:rPr>
                <w:w w:val="105"/>
                <w:szCs w:val="20"/>
              </w:rPr>
              <w:t>A</w:t>
            </w:r>
            <w:r w:rsidR="007436EF" w:rsidRPr="00D16775">
              <w:rPr>
                <w:w w:val="105"/>
                <w:szCs w:val="20"/>
              </w:rPr>
              <w:t>dvis</w:t>
            </w:r>
            <w:r w:rsidR="003B4838">
              <w:rPr>
                <w:w w:val="105"/>
                <w:szCs w:val="20"/>
              </w:rPr>
              <w:t>ing</w:t>
            </w:r>
            <w:r w:rsidR="007436EF" w:rsidRPr="00D16775">
              <w:rPr>
                <w:w w:val="105"/>
                <w:szCs w:val="20"/>
              </w:rPr>
              <w:t xml:space="preserve"> a ship to alter the course,</w:t>
            </w:r>
            <w:r w:rsidR="007436EF" w:rsidRPr="009B7014">
              <w:rPr>
                <w:w w:val="105"/>
                <w:szCs w:val="20"/>
              </w:rPr>
              <w:t xml:space="preserve"> </w:t>
            </w:r>
            <w:r w:rsidR="007436EF" w:rsidRPr="00D16775">
              <w:rPr>
                <w:w w:val="105"/>
                <w:szCs w:val="20"/>
              </w:rPr>
              <w:t>speed</w:t>
            </w:r>
            <w:r>
              <w:rPr>
                <w:w w:val="105"/>
                <w:szCs w:val="20"/>
              </w:rPr>
              <w:t>.</w:t>
            </w:r>
          </w:p>
          <w:p w14:paraId="5A82ADFC" w14:textId="77777777" w:rsidR="007436EF" w:rsidRPr="009B7014" w:rsidRDefault="008E6D91" w:rsidP="009B7014">
            <w:pPr>
              <w:pStyle w:val="Tabletext"/>
              <w:numPr>
                <w:ilvl w:val="0"/>
                <w:numId w:val="88"/>
              </w:numPr>
              <w:spacing w:before="120" w:after="120" w:line="240" w:lineRule="auto"/>
              <w:contextualSpacing/>
              <w:rPr>
                <w:w w:val="105"/>
                <w:szCs w:val="20"/>
              </w:rPr>
            </w:pPr>
            <w:r>
              <w:rPr>
                <w:w w:val="105"/>
                <w:szCs w:val="20"/>
              </w:rPr>
              <w:t>A</w:t>
            </w:r>
            <w:r w:rsidR="007436EF" w:rsidRPr="00D16775">
              <w:rPr>
                <w:w w:val="105"/>
                <w:szCs w:val="20"/>
              </w:rPr>
              <w:t>dvis</w:t>
            </w:r>
            <w:r w:rsidR="003B4838">
              <w:rPr>
                <w:w w:val="105"/>
                <w:szCs w:val="20"/>
              </w:rPr>
              <w:t>ing</w:t>
            </w:r>
            <w:r w:rsidR="007436EF" w:rsidRPr="00D16775">
              <w:rPr>
                <w:w w:val="105"/>
                <w:szCs w:val="20"/>
              </w:rPr>
              <w:t xml:space="preserve"> a ship to close up/drop back on/from another </w:t>
            </w:r>
            <w:r w:rsidR="00AA17B8">
              <w:rPr>
                <w:w w:val="105"/>
                <w:szCs w:val="20"/>
              </w:rPr>
              <w:t>ship</w:t>
            </w:r>
          </w:p>
          <w:p w14:paraId="62597F3A" w14:textId="77777777" w:rsidR="007436EF" w:rsidRPr="00D16775" w:rsidRDefault="008E6D91" w:rsidP="009B7014">
            <w:pPr>
              <w:pStyle w:val="Tabletext"/>
              <w:numPr>
                <w:ilvl w:val="0"/>
                <w:numId w:val="88"/>
              </w:numPr>
              <w:spacing w:before="120" w:after="120" w:line="240" w:lineRule="auto"/>
              <w:contextualSpacing/>
              <w:rPr>
                <w:szCs w:val="20"/>
              </w:rPr>
            </w:pPr>
            <w:r>
              <w:rPr>
                <w:w w:val="105"/>
                <w:szCs w:val="20"/>
              </w:rPr>
              <w:t>A</w:t>
            </w:r>
            <w:r w:rsidR="007436EF" w:rsidRPr="00D16775">
              <w:rPr>
                <w:w w:val="105"/>
                <w:szCs w:val="20"/>
              </w:rPr>
              <w:t>dvis</w:t>
            </w:r>
            <w:r w:rsidR="003B4838">
              <w:rPr>
                <w:w w:val="105"/>
                <w:szCs w:val="20"/>
              </w:rPr>
              <w:t>ing</w:t>
            </w:r>
            <w:r w:rsidR="007436EF" w:rsidRPr="00D16775">
              <w:rPr>
                <w:w w:val="105"/>
                <w:szCs w:val="20"/>
              </w:rPr>
              <w:t xml:space="preserve"> a ship to keep clear from area/position.</w:t>
            </w:r>
          </w:p>
        </w:tc>
      </w:tr>
      <w:tr w:rsidR="007436EF" w:rsidRPr="00D16775" w14:paraId="17BF9A24" w14:textId="77777777" w:rsidTr="007436EF">
        <w:trPr>
          <w:cantSplit/>
          <w:jc w:val="center"/>
        </w:trPr>
        <w:tc>
          <w:tcPr>
            <w:tcW w:w="2541" w:type="dxa"/>
          </w:tcPr>
          <w:p w14:paraId="31CB66B4" w14:textId="77777777" w:rsidR="007436EF" w:rsidRPr="00D16775" w:rsidRDefault="007436EF" w:rsidP="007436EF">
            <w:pPr>
              <w:pStyle w:val="Tabletext"/>
              <w:rPr>
                <w:szCs w:val="20"/>
              </w:rPr>
            </w:pPr>
            <w:r w:rsidRPr="00D16775">
              <w:rPr>
                <w:w w:val="105"/>
                <w:szCs w:val="20"/>
              </w:rPr>
              <w:lastRenderedPageBreak/>
              <w:t>Warning</w:t>
            </w:r>
          </w:p>
        </w:tc>
        <w:tc>
          <w:tcPr>
            <w:tcW w:w="6701" w:type="dxa"/>
          </w:tcPr>
          <w:p w14:paraId="632FDB75" w14:textId="77777777" w:rsidR="00624719" w:rsidRPr="009B7014" w:rsidRDefault="007436EF" w:rsidP="009B7014">
            <w:pPr>
              <w:pStyle w:val="Tabletext"/>
              <w:numPr>
                <w:ilvl w:val="0"/>
                <w:numId w:val="88"/>
              </w:numPr>
              <w:spacing w:before="120" w:after="120" w:line="240" w:lineRule="auto"/>
              <w:contextualSpacing/>
              <w:rPr>
                <w:w w:val="105"/>
                <w:szCs w:val="20"/>
              </w:rPr>
            </w:pPr>
            <w:r w:rsidRPr="00D16775">
              <w:rPr>
                <w:w w:val="105"/>
                <w:szCs w:val="20"/>
              </w:rPr>
              <w:t>D</w:t>
            </w:r>
            <w:r w:rsidR="00E86369">
              <w:rPr>
                <w:w w:val="105"/>
                <w:szCs w:val="20"/>
              </w:rPr>
              <w:t xml:space="preserve">eviating </w:t>
            </w:r>
            <w:r w:rsidRPr="00D16775">
              <w:rPr>
                <w:w w:val="105"/>
                <w:szCs w:val="20"/>
              </w:rPr>
              <w:t>from the</w:t>
            </w:r>
            <w:r w:rsidR="00E86369">
              <w:rPr>
                <w:w w:val="105"/>
                <w:szCs w:val="20"/>
              </w:rPr>
              <w:t xml:space="preserve"> planned or</w:t>
            </w:r>
            <w:r w:rsidRPr="00D16775">
              <w:rPr>
                <w:w w:val="105"/>
                <w:szCs w:val="20"/>
              </w:rPr>
              <w:t xml:space="preserve"> recommended </w:t>
            </w:r>
            <w:r w:rsidR="00E86369">
              <w:rPr>
                <w:w w:val="105"/>
                <w:szCs w:val="20"/>
              </w:rPr>
              <w:t>route</w:t>
            </w:r>
            <w:r w:rsidRPr="00D16775">
              <w:rPr>
                <w:w w:val="105"/>
                <w:szCs w:val="20"/>
              </w:rPr>
              <w:t xml:space="preserve"> towards </w:t>
            </w:r>
            <w:r w:rsidR="00E86369">
              <w:rPr>
                <w:w w:val="105"/>
                <w:szCs w:val="20"/>
              </w:rPr>
              <w:t xml:space="preserve">shallow water, </w:t>
            </w:r>
            <w:r w:rsidRPr="00D16775">
              <w:rPr>
                <w:w w:val="105"/>
                <w:szCs w:val="20"/>
              </w:rPr>
              <w:t xml:space="preserve">dangerous wrecks </w:t>
            </w:r>
            <w:r w:rsidR="00E86369">
              <w:rPr>
                <w:w w:val="105"/>
                <w:szCs w:val="20"/>
              </w:rPr>
              <w:t xml:space="preserve">or other </w:t>
            </w:r>
            <w:r w:rsidRPr="00D16775">
              <w:rPr>
                <w:w w:val="105"/>
                <w:szCs w:val="20"/>
              </w:rPr>
              <w:t>obstacles not otherwise promulgated</w:t>
            </w:r>
            <w:r w:rsidR="008E6D91">
              <w:rPr>
                <w:w w:val="105"/>
                <w:szCs w:val="20"/>
              </w:rPr>
              <w:t>.</w:t>
            </w:r>
          </w:p>
          <w:p w14:paraId="3E031010" w14:textId="77777777" w:rsidR="00624719" w:rsidRPr="009B7014" w:rsidRDefault="00624719" w:rsidP="009B7014">
            <w:pPr>
              <w:pStyle w:val="Tabletext"/>
              <w:numPr>
                <w:ilvl w:val="0"/>
                <w:numId w:val="88"/>
              </w:numPr>
              <w:spacing w:before="120" w:after="120" w:line="240" w:lineRule="auto"/>
              <w:contextualSpacing/>
              <w:rPr>
                <w:w w:val="105"/>
                <w:szCs w:val="20"/>
              </w:rPr>
            </w:pPr>
            <w:r>
              <w:rPr>
                <w:w w:val="105"/>
                <w:szCs w:val="20"/>
              </w:rPr>
              <w:t>D</w:t>
            </w:r>
            <w:r w:rsidR="007436EF" w:rsidRPr="00D16775">
              <w:rPr>
                <w:w w:val="105"/>
                <w:szCs w:val="20"/>
              </w:rPr>
              <w:t>iving operations</w:t>
            </w:r>
            <w:r w:rsidR="008E6D91">
              <w:rPr>
                <w:w w:val="105"/>
                <w:szCs w:val="20"/>
              </w:rPr>
              <w:t>.</w:t>
            </w:r>
            <w:r w:rsidR="007436EF" w:rsidRPr="00D16775">
              <w:rPr>
                <w:w w:val="105"/>
                <w:szCs w:val="20"/>
              </w:rPr>
              <w:t xml:space="preserve"> </w:t>
            </w:r>
          </w:p>
          <w:p w14:paraId="168C199F" w14:textId="77777777" w:rsidR="007436EF" w:rsidRPr="00D16775" w:rsidRDefault="00624719" w:rsidP="009B7014">
            <w:pPr>
              <w:pStyle w:val="Tabletext"/>
              <w:numPr>
                <w:ilvl w:val="0"/>
                <w:numId w:val="88"/>
              </w:numPr>
              <w:spacing w:before="120" w:after="120" w:line="240" w:lineRule="auto"/>
              <w:contextualSpacing/>
              <w:rPr>
                <w:szCs w:val="20"/>
              </w:rPr>
            </w:pPr>
            <w:r>
              <w:rPr>
                <w:w w:val="105"/>
                <w:szCs w:val="20"/>
              </w:rPr>
              <w:t>S</w:t>
            </w:r>
            <w:r w:rsidR="00AA17B8">
              <w:rPr>
                <w:w w:val="105"/>
                <w:szCs w:val="20"/>
              </w:rPr>
              <w:t>hip</w:t>
            </w:r>
            <w:r w:rsidR="007436EF" w:rsidRPr="00D16775">
              <w:rPr>
                <w:w w:val="105"/>
                <w:szCs w:val="20"/>
              </w:rPr>
              <w:t>s not under command</w:t>
            </w:r>
            <w:r w:rsidR="009E698F">
              <w:rPr>
                <w:w w:val="105"/>
                <w:szCs w:val="20"/>
              </w:rPr>
              <w:t>.</w:t>
            </w:r>
          </w:p>
        </w:tc>
      </w:tr>
      <w:tr w:rsidR="007436EF" w:rsidRPr="00D16775" w14:paraId="4027D92B" w14:textId="77777777" w:rsidTr="007436EF">
        <w:trPr>
          <w:cantSplit/>
          <w:jc w:val="center"/>
        </w:trPr>
        <w:tc>
          <w:tcPr>
            <w:tcW w:w="2541" w:type="dxa"/>
          </w:tcPr>
          <w:p w14:paraId="2C892574" w14:textId="77777777" w:rsidR="007436EF" w:rsidRPr="00D16775" w:rsidRDefault="007436EF" w:rsidP="007436EF">
            <w:pPr>
              <w:pStyle w:val="Tabletext"/>
              <w:rPr>
                <w:szCs w:val="20"/>
              </w:rPr>
            </w:pPr>
            <w:r w:rsidRPr="00D16775">
              <w:rPr>
                <w:w w:val="105"/>
                <w:szCs w:val="20"/>
              </w:rPr>
              <w:t xml:space="preserve"> Instruction</w:t>
            </w:r>
          </w:p>
        </w:tc>
        <w:tc>
          <w:tcPr>
            <w:tcW w:w="6701" w:type="dxa"/>
          </w:tcPr>
          <w:p w14:paraId="246EACD5" w14:textId="77777777" w:rsidR="007436EF" w:rsidRPr="00D16775" w:rsidRDefault="007436EF" w:rsidP="009B7014">
            <w:pPr>
              <w:pStyle w:val="Tabletext"/>
              <w:numPr>
                <w:ilvl w:val="0"/>
                <w:numId w:val="88"/>
              </w:numPr>
              <w:spacing w:before="120" w:after="120" w:line="240" w:lineRule="auto"/>
              <w:contextualSpacing/>
              <w:rPr>
                <w:w w:val="105"/>
                <w:szCs w:val="20"/>
              </w:rPr>
            </w:pPr>
            <w:r w:rsidRPr="00D16775">
              <w:rPr>
                <w:w w:val="105"/>
                <w:szCs w:val="20"/>
              </w:rPr>
              <w:t>Instruct</w:t>
            </w:r>
            <w:r w:rsidR="003B4838">
              <w:rPr>
                <w:w w:val="105"/>
                <w:szCs w:val="20"/>
              </w:rPr>
              <w:t>ing</w:t>
            </w:r>
            <w:r w:rsidRPr="00D16775">
              <w:rPr>
                <w:w w:val="105"/>
                <w:szCs w:val="20"/>
              </w:rPr>
              <w:t xml:space="preserve"> a ship to keep clear from area/position.</w:t>
            </w:r>
          </w:p>
          <w:p w14:paraId="44E92B1D" w14:textId="7D715974" w:rsidR="007436EF" w:rsidRPr="005E5E50" w:rsidRDefault="007436EF" w:rsidP="00780C0F">
            <w:pPr>
              <w:pStyle w:val="Tabletext"/>
              <w:spacing w:before="120" w:after="120" w:line="240" w:lineRule="auto"/>
              <w:contextualSpacing/>
              <w:rPr>
                <w:i/>
                <w:iCs/>
                <w:szCs w:val="20"/>
              </w:rPr>
            </w:pPr>
            <w:bookmarkStart w:id="614" w:name="_Hlk47515032"/>
            <w:r w:rsidRPr="00384B48">
              <w:rPr>
                <w:i/>
                <w:iCs/>
                <w:w w:val="105"/>
                <w:szCs w:val="20"/>
              </w:rPr>
              <w:t>Note:</w:t>
            </w:r>
            <w:r w:rsidR="006C118F">
              <w:rPr>
                <w:i/>
                <w:iCs/>
                <w:w w:val="105"/>
                <w:szCs w:val="20"/>
              </w:rPr>
              <w:t xml:space="preserve"> </w:t>
            </w:r>
            <w:r w:rsidRPr="00384B48">
              <w:rPr>
                <w:i/>
                <w:iCs/>
                <w:w w:val="105"/>
                <w:szCs w:val="20"/>
              </w:rPr>
              <w:t xml:space="preserve">The VTS </w:t>
            </w:r>
            <w:r w:rsidR="00D74236" w:rsidRPr="00384B48">
              <w:rPr>
                <w:i/>
                <w:iCs/>
                <w:w w:val="105"/>
                <w:szCs w:val="20"/>
              </w:rPr>
              <w:t>p</w:t>
            </w:r>
            <w:r w:rsidRPr="00384B48">
              <w:rPr>
                <w:i/>
                <w:iCs/>
                <w:w w:val="105"/>
                <w:szCs w:val="20"/>
              </w:rPr>
              <w:t xml:space="preserve">rovider should </w:t>
            </w:r>
            <w:proofErr w:type="gramStart"/>
            <w:r w:rsidRPr="00384B48">
              <w:rPr>
                <w:i/>
                <w:iCs/>
                <w:w w:val="105"/>
                <w:szCs w:val="20"/>
              </w:rPr>
              <w:t>give careful consideration to</w:t>
            </w:r>
            <w:proofErr w:type="gramEnd"/>
            <w:r w:rsidRPr="00384B48">
              <w:rPr>
                <w:i/>
                <w:iCs/>
                <w:w w:val="105"/>
                <w:szCs w:val="20"/>
              </w:rPr>
              <w:t xml:space="preserve"> </w:t>
            </w:r>
            <w:r w:rsidR="00AE3484" w:rsidRPr="00384B48">
              <w:rPr>
                <w:i/>
                <w:iCs/>
                <w:w w:val="105"/>
                <w:szCs w:val="20"/>
              </w:rPr>
              <w:t xml:space="preserve">the </w:t>
            </w:r>
            <w:r w:rsidR="00893FAB" w:rsidRPr="00384B48">
              <w:rPr>
                <w:i/>
                <w:iCs/>
                <w:w w:val="105"/>
                <w:szCs w:val="20"/>
              </w:rPr>
              <w:t>authori</w:t>
            </w:r>
            <w:r w:rsidR="00557C0B" w:rsidRPr="00384B48">
              <w:rPr>
                <w:i/>
                <w:iCs/>
                <w:w w:val="105"/>
                <w:szCs w:val="20"/>
              </w:rPr>
              <w:t>z</w:t>
            </w:r>
            <w:r w:rsidR="00893FAB" w:rsidRPr="00384B48">
              <w:rPr>
                <w:i/>
                <w:iCs/>
                <w:w w:val="105"/>
                <w:szCs w:val="20"/>
              </w:rPr>
              <w:t>ation</w:t>
            </w:r>
            <w:r w:rsidR="00AE3484" w:rsidRPr="00384B48">
              <w:rPr>
                <w:i/>
                <w:iCs/>
                <w:w w:val="105"/>
                <w:szCs w:val="20"/>
              </w:rPr>
              <w:t xml:space="preserve"> of VTS personnel</w:t>
            </w:r>
            <w:r w:rsidR="00893FAB" w:rsidRPr="00384B48">
              <w:rPr>
                <w:i/>
                <w:iCs/>
                <w:w w:val="105"/>
                <w:szCs w:val="20"/>
              </w:rPr>
              <w:t xml:space="preserve"> </w:t>
            </w:r>
            <w:r w:rsidR="00650F86" w:rsidRPr="00384B48">
              <w:rPr>
                <w:i/>
                <w:iCs/>
                <w:w w:val="105"/>
                <w:szCs w:val="20"/>
              </w:rPr>
              <w:t>for</w:t>
            </w:r>
            <w:r w:rsidRPr="00384B48">
              <w:rPr>
                <w:i/>
                <w:iCs/>
                <w:w w:val="105"/>
                <w:szCs w:val="20"/>
              </w:rPr>
              <w:t xml:space="preserve"> issu</w:t>
            </w:r>
            <w:r w:rsidR="00650F86" w:rsidRPr="00384B48">
              <w:rPr>
                <w:i/>
                <w:iCs/>
                <w:w w:val="105"/>
                <w:szCs w:val="20"/>
              </w:rPr>
              <w:t>ing</w:t>
            </w:r>
            <w:r w:rsidRPr="00384B48">
              <w:rPr>
                <w:i/>
                <w:iCs/>
                <w:w w:val="105"/>
                <w:szCs w:val="20"/>
              </w:rPr>
              <w:t xml:space="preserve"> an Instruction in developing unsafe situations. </w:t>
            </w:r>
            <w:bookmarkEnd w:id="614"/>
          </w:p>
        </w:tc>
      </w:tr>
    </w:tbl>
    <w:p w14:paraId="1BA7E791" w14:textId="77777777" w:rsidR="00B527C7" w:rsidRDefault="005B3908" w:rsidP="00AE4C09">
      <w:pPr>
        <w:pStyle w:val="Titolo1"/>
      </w:pPr>
      <w:bookmarkStart w:id="615" w:name="_Toc55312919"/>
      <w:bookmarkStart w:id="616" w:name="_Hlk47349661"/>
      <w:bookmarkStart w:id="617" w:name="_Toc48497059"/>
      <w:bookmarkStart w:id="618" w:name="_Toc94437739"/>
      <w:bookmarkStart w:id="619" w:name="_Hlk47371497"/>
      <w:bookmarkEnd w:id="615"/>
      <w:r>
        <w:t>VTS BEYOND TERRITORIAL SEA</w:t>
      </w:r>
      <w:r w:rsidR="00662174">
        <w:t>S</w:t>
      </w:r>
      <w:bookmarkEnd w:id="616"/>
      <w:bookmarkEnd w:id="617"/>
      <w:bookmarkEnd w:id="618"/>
    </w:p>
    <w:bookmarkEnd w:id="619"/>
    <w:p w14:paraId="136B5C74" w14:textId="77777777" w:rsidR="007436EF" w:rsidRPr="007436EF" w:rsidRDefault="007436EF" w:rsidP="007436EF">
      <w:pPr>
        <w:pStyle w:val="Heading1separatationline"/>
      </w:pPr>
    </w:p>
    <w:p w14:paraId="3358E97F" w14:textId="77777777" w:rsidR="00BE1DAF" w:rsidRDefault="00662174" w:rsidP="00BE1DAF">
      <w:pPr>
        <w:pStyle w:val="Corpotesto"/>
      </w:pPr>
      <w:r w:rsidRPr="009B7014">
        <w:rPr>
          <w:i/>
          <w:iCs/>
        </w:rPr>
        <w:t xml:space="preserve">SOLAS </w:t>
      </w:r>
      <w:r w:rsidR="00B76F19" w:rsidRPr="009B7014">
        <w:rPr>
          <w:i/>
          <w:iCs/>
        </w:rPr>
        <w:t>r</w:t>
      </w:r>
      <w:r w:rsidR="00A15F69" w:rsidRPr="009B7014">
        <w:rPr>
          <w:i/>
          <w:iCs/>
        </w:rPr>
        <w:t xml:space="preserve">egulation </w:t>
      </w:r>
      <w:r w:rsidRPr="009B7014">
        <w:rPr>
          <w:i/>
          <w:iCs/>
        </w:rPr>
        <w:t>V/12 (Vessel Traffic Services) paragraph 3</w:t>
      </w:r>
      <w:r>
        <w:t xml:space="preserve">, specifically </w:t>
      </w:r>
      <w:r w:rsidRPr="00557C0B">
        <w:t>states</w:t>
      </w:r>
      <w:r>
        <w:t xml:space="preserve"> that</w:t>
      </w:r>
      <w:r w:rsidR="00BE1DAF">
        <w:t>:</w:t>
      </w:r>
    </w:p>
    <w:p w14:paraId="18C67927" w14:textId="32953694" w:rsidR="00662174" w:rsidRPr="000F06D1" w:rsidRDefault="00662174" w:rsidP="009B7014">
      <w:pPr>
        <w:pStyle w:val="Quotationparagraph"/>
        <w:ind w:right="301"/>
      </w:pPr>
      <w:r>
        <w:t>“</w:t>
      </w:r>
      <w:r w:rsidRPr="000F06D1">
        <w:t>The use of VTS may only be made mandatory in sea areas within the territorial seas of a coastal state.</w:t>
      </w:r>
      <w:r>
        <w:t>”</w:t>
      </w:r>
      <w:r w:rsidRPr="000F06D1">
        <w:t xml:space="preserve"> </w:t>
      </w:r>
    </w:p>
    <w:p w14:paraId="11228AB0" w14:textId="175B6B0C" w:rsidR="00245EA5" w:rsidRDefault="004F22F2" w:rsidP="00780C0F">
      <w:pPr>
        <w:pStyle w:val="Corpotesto"/>
      </w:pPr>
      <w:r w:rsidRPr="004F22F2">
        <w:t>Recogni</w:t>
      </w:r>
      <w:r w:rsidR="006D41D6">
        <w:t>z</w:t>
      </w:r>
      <w:r w:rsidRPr="004F22F2">
        <w:t>ing the contribution of VTS to the safety of navigation, improved efficiency of traffic flow and the protection of the marine environment</w:t>
      </w:r>
      <w:r w:rsidR="006755F2">
        <w:t>,</w:t>
      </w:r>
      <w:r w:rsidRPr="004F22F2">
        <w:t xml:space="preserve"> </w:t>
      </w:r>
      <w:r w:rsidR="00245EA5">
        <w:t xml:space="preserve">a </w:t>
      </w:r>
      <w:r>
        <w:t xml:space="preserve">VTS </w:t>
      </w:r>
      <w:r w:rsidR="00DF2A8A">
        <w:t>may be established</w:t>
      </w:r>
      <w:r w:rsidR="00662174">
        <w:t xml:space="preserve"> </w:t>
      </w:r>
      <w:bookmarkStart w:id="620" w:name="_Hlk47371577"/>
      <w:r w:rsidR="00662174">
        <w:t>beyond territorial seas</w:t>
      </w:r>
      <w:bookmarkEnd w:id="620"/>
      <w:r w:rsidR="00BE1DAF">
        <w:t xml:space="preserve"> either</w:t>
      </w:r>
      <w:r w:rsidR="006755F2">
        <w:t>:</w:t>
      </w:r>
    </w:p>
    <w:p w14:paraId="752F3A48" w14:textId="3889F4EE" w:rsidR="00DF2A8A" w:rsidRPr="007436EF" w:rsidRDefault="006D41D6" w:rsidP="00780C0F">
      <w:pPr>
        <w:pStyle w:val="Bullet1"/>
        <w:jc w:val="both"/>
      </w:pPr>
      <w:r>
        <w:t>i</w:t>
      </w:r>
      <w:r w:rsidR="004F22F2" w:rsidRPr="007436EF">
        <w:t xml:space="preserve">n association with an IMO adopted </w:t>
      </w:r>
      <w:r w:rsidR="004A237B">
        <w:t>system</w:t>
      </w:r>
      <w:r>
        <w:t>;</w:t>
      </w:r>
      <w:r w:rsidR="002D3405">
        <w:t xml:space="preserve"> or</w:t>
      </w:r>
    </w:p>
    <w:p w14:paraId="2FDBCCC6" w14:textId="2962FBD5" w:rsidR="00402CA9" w:rsidRDefault="006D41D6">
      <w:pPr>
        <w:pStyle w:val="Bullet1"/>
        <w:jc w:val="both"/>
      </w:pPr>
      <w:r>
        <w:t>o</w:t>
      </w:r>
      <w:r w:rsidR="007B165F" w:rsidRPr="007B165F">
        <w:t>n the basis of voluntary participation</w:t>
      </w:r>
      <w:r w:rsidR="00BE1DAF">
        <w:t>.</w:t>
      </w:r>
    </w:p>
    <w:p w14:paraId="1E4BA212" w14:textId="77777777" w:rsidR="00DB39DC" w:rsidRDefault="00DB39DC" w:rsidP="00AE4C09">
      <w:pPr>
        <w:pStyle w:val="Titolo2"/>
      </w:pPr>
      <w:bookmarkStart w:id="621" w:name="_Toc79664189"/>
      <w:bookmarkStart w:id="622" w:name="_Toc79664190"/>
      <w:bookmarkStart w:id="623" w:name="_Toc55312921"/>
      <w:bookmarkStart w:id="624" w:name="_Toc30752291"/>
      <w:bookmarkStart w:id="625" w:name="_Toc48497060"/>
      <w:bookmarkStart w:id="626" w:name="_Toc94437740"/>
      <w:bookmarkEnd w:id="621"/>
      <w:bookmarkEnd w:id="622"/>
      <w:bookmarkEnd w:id="623"/>
      <w:r>
        <w:t>VTS in association with</w:t>
      </w:r>
      <w:r w:rsidRPr="0010029F">
        <w:t xml:space="preserve"> an IMO adopted</w:t>
      </w:r>
      <w:r>
        <w:t xml:space="preserve"> </w:t>
      </w:r>
      <w:bookmarkEnd w:id="624"/>
      <w:bookmarkEnd w:id="625"/>
      <w:r w:rsidR="00893FAB">
        <w:t>system</w:t>
      </w:r>
      <w:bookmarkEnd w:id="626"/>
    </w:p>
    <w:p w14:paraId="569553B8" w14:textId="77777777" w:rsidR="007436EF" w:rsidRPr="007436EF" w:rsidRDefault="007436EF" w:rsidP="007436EF">
      <w:pPr>
        <w:pStyle w:val="Heading2separationline"/>
      </w:pPr>
    </w:p>
    <w:p w14:paraId="39B9A91D" w14:textId="4466977F" w:rsidR="00C461D2" w:rsidRPr="0063649E" w:rsidRDefault="00C461D2" w:rsidP="00780C0F">
      <w:pPr>
        <w:pStyle w:val="Corpotesto"/>
        <w:spacing w:before="120"/>
      </w:pPr>
      <w:r w:rsidRPr="007436EF">
        <w:t>IM</w:t>
      </w:r>
      <w:r w:rsidRPr="000F06D1">
        <w:t xml:space="preserve">O </w:t>
      </w:r>
      <w:r w:rsidRPr="0063649E">
        <w:t xml:space="preserve">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 for Vessel Traffic Services</w:t>
      </w:r>
      <w:r w:rsidRPr="0063649E">
        <w:t xml:space="preserve"> states that:</w:t>
      </w:r>
    </w:p>
    <w:p w14:paraId="22998D43" w14:textId="77777777" w:rsidR="00C461D2" w:rsidRPr="0063649E" w:rsidRDefault="00C461D2" w:rsidP="009B7014">
      <w:pPr>
        <w:pStyle w:val="Quotationparagraph"/>
      </w:pPr>
      <w:r w:rsidRPr="0063649E">
        <w:t xml:space="preserve">“A VTS may be established in association with an IMO adopted ships' routeing system or </w:t>
      </w:r>
      <w:r w:rsidR="007F73B2" w:rsidRPr="0063649E">
        <w:t>mandatory ship</w:t>
      </w:r>
      <w:r w:rsidRPr="0063649E">
        <w:t xml:space="preserve"> reporting </w:t>
      </w:r>
      <w:r w:rsidR="007F73B2" w:rsidRPr="0063649E">
        <w:t>system in</w:t>
      </w:r>
      <w:r w:rsidRPr="0063649E">
        <w:t xml:space="preserve"> </w:t>
      </w:r>
      <w:r w:rsidR="007F73B2" w:rsidRPr="0063649E">
        <w:t>accordance with regulations</w:t>
      </w:r>
      <w:r w:rsidRPr="0063649E">
        <w:t xml:space="preserve"> V/10 and V/11</w:t>
      </w:r>
      <w:r w:rsidR="007F7FF7" w:rsidRPr="0063649E">
        <w:t xml:space="preserve"> of the Convention</w:t>
      </w:r>
      <w:r w:rsidRPr="0063649E">
        <w:t>, respectively.”</w:t>
      </w:r>
    </w:p>
    <w:p w14:paraId="77CD0101" w14:textId="4977340C" w:rsidR="00DB39DC" w:rsidRPr="0063649E" w:rsidRDefault="00DB39DC" w:rsidP="00780C0F">
      <w:pPr>
        <w:pStyle w:val="Corpotesto"/>
      </w:pPr>
      <w:r w:rsidRPr="0063649E">
        <w:t xml:space="preserve">The principles of the provision of </w:t>
      </w:r>
      <w:r w:rsidR="00780733" w:rsidRPr="0063649E">
        <w:t xml:space="preserve">VTS </w:t>
      </w:r>
      <w:r w:rsidRPr="0063649E">
        <w:t>to participating ships set out in paragraphs 4.1 – 4.3 still apply, but consideration may need to be given to the legal basis for any powers of regulation and enforcement.</w:t>
      </w:r>
    </w:p>
    <w:p w14:paraId="0EAC7003" w14:textId="77777777" w:rsidR="00DB39DC" w:rsidRPr="0063649E" w:rsidRDefault="00DB39DC" w:rsidP="00AE4C09">
      <w:pPr>
        <w:pStyle w:val="Titolo2"/>
      </w:pPr>
      <w:bookmarkStart w:id="627" w:name="_Toc30752292"/>
      <w:bookmarkStart w:id="628" w:name="_Toc48497061"/>
      <w:bookmarkStart w:id="629" w:name="_Toc94437741"/>
      <w:bookmarkStart w:id="630" w:name="_Hlk46178476"/>
      <w:r w:rsidRPr="0063649E">
        <w:t>VTS</w:t>
      </w:r>
      <w:bookmarkEnd w:id="627"/>
      <w:r w:rsidR="007B165F" w:rsidRPr="0063649E">
        <w:t xml:space="preserve"> </w:t>
      </w:r>
      <w:bookmarkStart w:id="631" w:name="_Hlk46245303"/>
      <w:r w:rsidR="007B165F" w:rsidRPr="0063649E">
        <w:t>on the basis of voluntary participation</w:t>
      </w:r>
      <w:bookmarkEnd w:id="628"/>
      <w:bookmarkEnd w:id="629"/>
      <w:bookmarkEnd w:id="631"/>
    </w:p>
    <w:bookmarkEnd w:id="630"/>
    <w:p w14:paraId="0851E541" w14:textId="77777777" w:rsidR="007436EF" w:rsidRPr="0063649E" w:rsidRDefault="007436EF" w:rsidP="007436EF">
      <w:pPr>
        <w:pStyle w:val="Heading2separationline"/>
      </w:pPr>
    </w:p>
    <w:p w14:paraId="2232D179" w14:textId="192BCB03" w:rsidR="00782152" w:rsidRPr="0063649E" w:rsidRDefault="000F06D1" w:rsidP="00780C0F">
      <w:pPr>
        <w:pStyle w:val="Corpotesto"/>
      </w:pPr>
      <w:r w:rsidRPr="0063649E">
        <w:t xml:space="preserve">IMO 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 for Vessel Traffic Services</w:t>
      </w:r>
      <w:r w:rsidRPr="0063649E">
        <w:t xml:space="preserve"> states that</w:t>
      </w:r>
      <w:r w:rsidR="00782152" w:rsidRPr="0063649E">
        <w:t>:</w:t>
      </w:r>
    </w:p>
    <w:p w14:paraId="48D4B100" w14:textId="07AFE228" w:rsidR="000F06D1" w:rsidRPr="000F06D1" w:rsidRDefault="00C74F81" w:rsidP="009B7014">
      <w:pPr>
        <w:pStyle w:val="Quotationparagraph"/>
      </w:pPr>
      <w:r w:rsidRPr="0063649E">
        <w:t xml:space="preserve"> </w:t>
      </w:r>
      <w:r w:rsidR="000F06D1" w:rsidRPr="0063649E">
        <w:t xml:space="preserve">“A VTS may </w:t>
      </w:r>
      <w:r w:rsidR="00841956" w:rsidRPr="0063649E">
        <w:t xml:space="preserve">also </w:t>
      </w:r>
      <w:r w:rsidR="000F06D1" w:rsidRPr="0063649E">
        <w:t>be established</w:t>
      </w:r>
      <w:r w:rsidR="000F06D1" w:rsidRPr="000F06D1">
        <w:t xml:space="preserve"> beyond the territorial seas of a coastal State to provide information and advice </w:t>
      </w:r>
      <w:bookmarkStart w:id="632" w:name="_Hlk44861665"/>
      <w:r w:rsidR="000F06D1" w:rsidRPr="000F06D1">
        <w:t>on the basis of voluntary participation</w:t>
      </w:r>
      <w:bookmarkEnd w:id="632"/>
      <w:r w:rsidR="000F06D1" w:rsidRPr="000F06D1">
        <w:t>.”</w:t>
      </w:r>
    </w:p>
    <w:p w14:paraId="2297244B" w14:textId="77777777" w:rsidR="003446C0" w:rsidRDefault="00DB39DC" w:rsidP="00780C0F">
      <w:pPr>
        <w:pStyle w:val="Corpotesto"/>
      </w:pPr>
      <w:r>
        <w:t>When a</w:t>
      </w:r>
      <w:r w:rsidRPr="00E81EC6">
        <w:t xml:space="preserve"> VTS </w:t>
      </w:r>
      <w:r>
        <w:t>is</w:t>
      </w:r>
      <w:r w:rsidRPr="00E81EC6">
        <w:t xml:space="preserve"> established beyond the territorial seas of a coastal State </w:t>
      </w:r>
      <w:r>
        <w:t xml:space="preserve">solely </w:t>
      </w:r>
      <w:r w:rsidRPr="00E81EC6">
        <w:t>on the basis of voluntary participation</w:t>
      </w:r>
      <w:r>
        <w:t>, it is unlikely that</w:t>
      </w:r>
      <w:r w:rsidR="00D51927">
        <w:t xml:space="preserve"> it</w:t>
      </w:r>
      <w:r>
        <w:t xml:space="preserve"> will </w:t>
      </w:r>
      <w:r w:rsidR="00E43434">
        <w:t>have</w:t>
      </w:r>
      <w:r>
        <w:t xml:space="preserve"> any powers</w:t>
      </w:r>
      <w:r w:rsidR="006B141F">
        <w:t xml:space="preserve"> of regulation or enforcement. </w:t>
      </w:r>
    </w:p>
    <w:p w14:paraId="1B581C2D" w14:textId="4017E6C4" w:rsidR="00DB39DC" w:rsidRDefault="00DB39DC" w:rsidP="00780C0F">
      <w:pPr>
        <w:pStyle w:val="Corpotesto"/>
      </w:pPr>
      <w:r>
        <w:t>Whil</w:t>
      </w:r>
      <w:r w:rsidR="00F73C71">
        <w:t>e</w:t>
      </w:r>
      <w:r>
        <w:t xml:space="preserve"> the principles of the </w:t>
      </w:r>
      <w:r w:rsidRPr="003F789D">
        <w:t xml:space="preserve">provision of </w:t>
      </w:r>
      <w:r w:rsidR="00794B7A">
        <w:t>VTS</w:t>
      </w:r>
      <w:r w:rsidRPr="003F789D">
        <w:t xml:space="preserve"> </w:t>
      </w:r>
      <w:r>
        <w:t xml:space="preserve">set out in paragraphs </w:t>
      </w:r>
      <w:r w:rsidRPr="00FC1B5E">
        <w:t>4.1 – 4.3</w:t>
      </w:r>
      <w:r>
        <w:t xml:space="preserve"> above still apply, </w:t>
      </w:r>
      <w:r w:rsidR="00D51927">
        <w:t xml:space="preserve">a </w:t>
      </w:r>
      <w:r w:rsidR="00D51927" w:rsidRPr="00D51927">
        <w:t xml:space="preserve">VTS </w:t>
      </w:r>
      <w:r w:rsidR="00D51927">
        <w:t xml:space="preserve">established </w:t>
      </w:r>
      <w:r w:rsidR="00D51927" w:rsidRPr="00D51927">
        <w:t>on the basis of voluntary participation</w:t>
      </w:r>
      <w:r w:rsidR="00C8307C">
        <w:t xml:space="preserve"> </w:t>
      </w:r>
      <w:r>
        <w:t>is unlikely to be empowered to regulate or issue instructions</w:t>
      </w:r>
      <w:r w:rsidR="00E43434">
        <w:t>.</w:t>
      </w:r>
      <w:r w:rsidR="00C8307C">
        <w:t xml:space="preserve"> </w:t>
      </w:r>
    </w:p>
    <w:p w14:paraId="1E3DB667" w14:textId="5977CEF4" w:rsidR="0065336D" w:rsidRDefault="00E43434" w:rsidP="00780C0F">
      <w:pPr>
        <w:pStyle w:val="Corpotesto"/>
      </w:pPr>
      <w:r>
        <w:t xml:space="preserve">VTS </w:t>
      </w:r>
      <w:r w:rsidR="007F7A08">
        <w:t>personnel</w:t>
      </w:r>
      <w:r w:rsidR="00C8307C">
        <w:t xml:space="preserve"> </w:t>
      </w:r>
      <w:r w:rsidR="00C8307C" w:rsidRPr="0065336D">
        <w:t xml:space="preserve">should </w:t>
      </w:r>
      <w:proofErr w:type="gramStart"/>
      <w:r w:rsidR="00C8307C" w:rsidRPr="0065336D">
        <w:t>take</w:t>
      </w:r>
      <w:r w:rsidR="00C8307C">
        <w:t xml:space="preserve"> into </w:t>
      </w:r>
      <w:r w:rsidR="00C8307C" w:rsidRPr="0065336D">
        <w:t>account</w:t>
      </w:r>
      <w:proofErr w:type="gramEnd"/>
      <w:r w:rsidR="00C8307C">
        <w:t xml:space="preserve"> that w</w:t>
      </w:r>
      <w:r w:rsidR="007C5249">
        <w:t xml:space="preserve">here </w:t>
      </w:r>
      <w:r w:rsidR="0065336D" w:rsidRPr="0065336D">
        <w:t>a VTS</w:t>
      </w:r>
      <w:r w:rsidR="007C5249">
        <w:t xml:space="preserve"> is</w:t>
      </w:r>
      <w:r w:rsidR="0065336D" w:rsidRPr="0065336D">
        <w:t xml:space="preserve"> established on the basis of voluntary participation</w:t>
      </w:r>
      <w:r w:rsidR="007C5249">
        <w:t>,</w:t>
      </w:r>
      <w:r w:rsidR="0065336D" w:rsidRPr="0065336D">
        <w:t xml:space="preserve"> </w:t>
      </w:r>
      <w:r w:rsidR="00C8307C">
        <w:t xml:space="preserve">not all </w:t>
      </w:r>
      <w:r w:rsidR="00A648E1" w:rsidRPr="0065336D">
        <w:t xml:space="preserve">ships present in the VTS Area </w:t>
      </w:r>
      <w:r w:rsidR="00C8307C">
        <w:t>may be</w:t>
      </w:r>
      <w:r w:rsidR="00A648E1" w:rsidRPr="0065336D">
        <w:t xml:space="preserve"> participating and </w:t>
      </w:r>
      <w:r w:rsidR="00A648E1" w:rsidRPr="00A648E1">
        <w:t xml:space="preserve">may not </w:t>
      </w:r>
      <w:r w:rsidR="007C5249">
        <w:t xml:space="preserve">even </w:t>
      </w:r>
      <w:r w:rsidR="00A648E1" w:rsidRPr="00A648E1">
        <w:t xml:space="preserve">be monitoring the </w:t>
      </w:r>
      <w:r>
        <w:t xml:space="preserve">designated communications </w:t>
      </w:r>
      <w:r w:rsidR="00A648E1" w:rsidRPr="00A648E1">
        <w:t>channel</w:t>
      </w:r>
      <w:r>
        <w:t>(s</w:t>
      </w:r>
      <w:r w:rsidR="007E0CAA">
        <w:t>)</w:t>
      </w:r>
      <w:r w:rsidR="00A648E1">
        <w:t>.</w:t>
      </w:r>
      <w:r w:rsidR="00A648E1" w:rsidRPr="00A648E1">
        <w:t xml:space="preserve"> </w:t>
      </w:r>
    </w:p>
    <w:p w14:paraId="408B4EE8" w14:textId="77777777" w:rsidR="00245EA5" w:rsidRDefault="005B3908" w:rsidP="0076193E">
      <w:pPr>
        <w:pStyle w:val="Titolo1"/>
      </w:pPr>
      <w:bookmarkStart w:id="633" w:name="_Toc30752293"/>
      <w:bookmarkStart w:id="634" w:name="_Hlk47349728"/>
      <w:bookmarkStart w:id="635" w:name="_Toc48497062"/>
      <w:bookmarkStart w:id="636" w:name="_Toc94437742"/>
      <w:r>
        <w:t>OTHER CONSIDERATIONS</w:t>
      </w:r>
      <w:bookmarkEnd w:id="633"/>
      <w:bookmarkEnd w:id="634"/>
      <w:bookmarkEnd w:id="635"/>
      <w:bookmarkEnd w:id="636"/>
    </w:p>
    <w:p w14:paraId="3B5EEAAE" w14:textId="77777777" w:rsidR="00D16775" w:rsidRPr="00D16775" w:rsidRDefault="00D16775" w:rsidP="00D16775">
      <w:pPr>
        <w:pStyle w:val="Heading2separationline"/>
      </w:pPr>
    </w:p>
    <w:p w14:paraId="48437E5A" w14:textId="4DA976F9" w:rsidR="00877458" w:rsidRDefault="00CD7336" w:rsidP="00D16775">
      <w:pPr>
        <w:pStyle w:val="Corpotesto"/>
        <w:spacing w:before="108"/>
      </w:pPr>
      <w:bookmarkStart w:id="637" w:name="_Hlk44866287"/>
      <w:r w:rsidRPr="0063649E">
        <w:t xml:space="preserve">IMO Resolution </w:t>
      </w:r>
      <w:r w:rsidRPr="00076958">
        <w:rPr>
          <w:i/>
          <w:iCs/>
        </w:rPr>
        <w:t>A.</w:t>
      </w:r>
      <w:r w:rsidR="0063649E" w:rsidRPr="00076958">
        <w:rPr>
          <w:i/>
          <w:iCs/>
        </w:rPr>
        <w:t>1158</w:t>
      </w:r>
      <w:r w:rsidRPr="00076958">
        <w:rPr>
          <w:i/>
          <w:iCs/>
        </w:rPr>
        <w:t>(</w:t>
      </w:r>
      <w:r w:rsidR="0063649E" w:rsidRPr="00076958">
        <w:rPr>
          <w:i/>
          <w:iCs/>
        </w:rPr>
        <w:t>32</w:t>
      </w:r>
      <w:r w:rsidRPr="00076958">
        <w:rPr>
          <w:i/>
          <w:iCs/>
        </w:rPr>
        <w:t>)</w:t>
      </w:r>
      <w:r w:rsidRPr="0063649E">
        <w:rPr>
          <w:i/>
          <w:iCs/>
        </w:rPr>
        <w:t xml:space="preserve"> Guidelines</w:t>
      </w:r>
      <w:r w:rsidRPr="009B7014">
        <w:rPr>
          <w:i/>
          <w:iCs/>
        </w:rPr>
        <w:t xml:space="preserve"> for Vessel Traffic Services</w:t>
      </w:r>
      <w:r w:rsidRPr="00CD7336">
        <w:t xml:space="preserve"> states that</w:t>
      </w:r>
      <w:r w:rsidR="00877458">
        <w:t>:</w:t>
      </w:r>
    </w:p>
    <w:p w14:paraId="435DEB3B" w14:textId="0CC04C80" w:rsidR="00CD7336" w:rsidRDefault="00CD7336" w:rsidP="009B7014">
      <w:pPr>
        <w:pStyle w:val="Quotationparagraph"/>
      </w:pPr>
      <w:r w:rsidRPr="00CD7336">
        <w:lastRenderedPageBreak/>
        <w:t xml:space="preserve"> </w:t>
      </w:r>
      <w:bookmarkEnd w:id="637"/>
      <w:r>
        <w:t>“</w:t>
      </w:r>
      <w:r w:rsidR="0007045C" w:rsidRPr="0007045C">
        <w:t>Ships not designated as participating ships may take part in a VTS subject to complying with the requirements of the VTS and any guidance issued by the VTS provider</w:t>
      </w:r>
      <w:r>
        <w:t>”</w:t>
      </w:r>
      <w:r w:rsidR="0007045C">
        <w:t>.</w:t>
      </w:r>
    </w:p>
    <w:p w14:paraId="0515FDFE" w14:textId="77777777" w:rsidR="00CF2048" w:rsidRDefault="00E7241A" w:rsidP="0007045C">
      <w:pPr>
        <w:pStyle w:val="Corpotesto"/>
      </w:pPr>
      <w:r>
        <w:t xml:space="preserve">Instances where this may </w:t>
      </w:r>
      <w:r w:rsidR="00CF2048">
        <w:t>occur include</w:t>
      </w:r>
      <w:r w:rsidR="00CA3C71">
        <w:t xml:space="preserve"> situation</w:t>
      </w:r>
      <w:r w:rsidR="0053663F">
        <w:t>s</w:t>
      </w:r>
      <w:r w:rsidR="00CA3C71">
        <w:t xml:space="preserve"> when</w:t>
      </w:r>
      <w:r w:rsidR="00CF2048">
        <w:t>:</w:t>
      </w:r>
    </w:p>
    <w:p w14:paraId="37BDBEA8" w14:textId="0458872C" w:rsidR="00CF2048" w:rsidRDefault="002D3405" w:rsidP="0020185C">
      <w:pPr>
        <w:pStyle w:val="Bullet1"/>
      </w:pPr>
      <w:r>
        <w:t>a</w:t>
      </w:r>
      <w:r w:rsidR="00CF2048" w:rsidRPr="00CF2048">
        <w:t xml:space="preserve"> VTS may encourage voluntary participation from categories of </w:t>
      </w:r>
      <w:bookmarkStart w:id="638" w:name="_Hlk47510339"/>
      <w:r w:rsidR="000C597D" w:rsidRPr="00CF2048">
        <w:t>ships</w:t>
      </w:r>
      <w:r w:rsidR="000C597D">
        <w:t xml:space="preserve"> that</w:t>
      </w:r>
      <w:r w:rsidR="00CA3C71">
        <w:t xml:space="preserve"> are not</w:t>
      </w:r>
      <w:r w:rsidR="00CF2048" w:rsidRPr="00CF2048">
        <w:t xml:space="preserve"> </w:t>
      </w:r>
      <w:r w:rsidR="00CA3C71">
        <w:t>required by the regulations of that VTS to</w:t>
      </w:r>
      <w:bookmarkEnd w:id="638"/>
      <w:r w:rsidR="00CF2048" w:rsidRPr="00CF2048">
        <w:t xml:space="preserve"> participat</w:t>
      </w:r>
      <w:r w:rsidR="00CA3C71">
        <w:t>e</w:t>
      </w:r>
      <w:r w:rsidR="00082A43">
        <w:t>;</w:t>
      </w:r>
      <w:r>
        <w:t xml:space="preserve"> or</w:t>
      </w:r>
    </w:p>
    <w:p w14:paraId="05481484" w14:textId="3894A583" w:rsidR="00CF2048" w:rsidRDefault="002D3405" w:rsidP="0020185C">
      <w:pPr>
        <w:pStyle w:val="Bullet1"/>
      </w:pPr>
      <w:r>
        <w:t>a</w:t>
      </w:r>
      <w:r w:rsidR="00CF2048">
        <w:t xml:space="preserve"> ship </w:t>
      </w:r>
      <w:r w:rsidR="00CA3C71" w:rsidRPr="00CA3C71">
        <w:t xml:space="preserve">that </w:t>
      </w:r>
      <w:r w:rsidR="00CA3C71">
        <w:t>is</w:t>
      </w:r>
      <w:r w:rsidR="00CA3C71" w:rsidRPr="00CA3C71">
        <w:t xml:space="preserve"> not required by the regulations of that VTS to </w:t>
      </w:r>
      <w:r w:rsidR="00CF2048">
        <w:t>participat</w:t>
      </w:r>
      <w:r w:rsidR="00CA3C71">
        <w:t>e</w:t>
      </w:r>
      <w:r w:rsidR="00CF2048">
        <w:t xml:space="preserve"> may request </w:t>
      </w:r>
      <w:r w:rsidR="0053663F">
        <w:t xml:space="preserve">to participate in the VTS and receive </w:t>
      </w:r>
      <w:r w:rsidR="00CF2048" w:rsidRPr="00CF2048">
        <w:t>information and advice during their transit</w:t>
      </w:r>
      <w:r w:rsidR="00CF2048">
        <w:t>.</w:t>
      </w:r>
    </w:p>
    <w:p w14:paraId="3947CB7E" w14:textId="08B65356" w:rsidR="004152D3" w:rsidRPr="00E7241A" w:rsidRDefault="00245EA5" w:rsidP="0007045C">
      <w:pPr>
        <w:pStyle w:val="Corpotesto"/>
      </w:pPr>
      <w:r w:rsidRPr="00E7241A">
        <w:t xml:space="preserve">In these </w:t>
      </w:r>
      <w:r w:rsidR="005A2401" w:rsidRPr="00E7241A">
        <w:t>situations,</w:t>
      </w:r>
      <w:r w:rsidRPr="00E7241A">
        <w:t xml:space="preserve"> the principles of the provision of </w:t>
      </w:r>
      <w:r w:rsidR="00794B7A">
        <w:t>VTS</w:t>
      </w:r>
      <w:r w:rsidRPr="00E7241A">
        <w:t xml:space="preserve"> set out in paragraphs 4.1 – 4.3 still apply</w:t>
      </w:r>
      <w:r w:rsidR="000F06D1" w:rsidRPr="00E7241A">
        <w:t>.</w:t>
      </w:r>
      <w:r w:rsidR="006C118F">
        <w:t xml:space="preserve"> </w:t>
      </w:r>
      <w:r w:rsidR="000F06D1" w:rsidRPr="00E7241A">
        <w:t xml:space="preserve">However, </w:t>
      </w:r>
      <w:r w:rsidR="003446C0" w:rsidRPr="00E7241A">
        <w:t>careful consideration should be given to</w:t>
      </w:r>
      <w:r w:rsidR="00CD7336" w:rsidRPr="00E7241A">
        <w:t xml:space="preserve"> factors such as: </w:t>
      </w:r>
    </w:p>
    <w:p w14:paraId="12567BD0" w14:textId="0A2DD9B7" w:rsidR="004152D3" w:rsidRPr="00E7241A" w:rsidRDefault="00082A43" w:rsidP="00780C0F">
      <w:pPr>
        <w:pStyle w:val="Bullet1"/>
      </w:pPr>
      <w:r>
        <w:t>T</w:t>
      </w:r>
      <w:r w:rsidR="004152D3" w:rsidRPr="00E7241A">
        <w:t>he authority to issue requirements or instructions to voluntary participants</w:t>
      </w:r>
      <w:r>
        <w:t>.</w:t>
      </w:r>
    </w:p>
    <w:p w14:paraId="1AD8A8A4" w14:textId="7DF681A1" w:rsidR="004152D3" w:rsidRPr="00E7241A" w:rsidRDefault="00082A43" w:rsidP="00780C0F">
      <w:pPr>
        <w:pStyle w:val="Bullet1"/>
      </w:pPr>
      <w:r>
        <w:t>V</w:t>
      </w:r>
      <w:r w:rsidR="004152D3" w:rsidRPr="00E7241A">
        <w:t>oluntary participants may not provide all of the information required of mandatory participant</w:t>
      </w:r>
      <w:r w:rsidR="005D3DFE">
        <w:t>s</w:t>
      </w:r>
      <w:r w:rsidR="00877458">
        <w:t>.</w:t>
      </w:r>
      <w:r w:rsidR="004152D3" w:rsidRPr="00E7241A">
        <w:t xml:space="preserve"> </w:t>
      </w:r>
    </w:p>
    <w:p w14:paraId="6F1E96E4" w14:textId="1CF8669B" w:rsidR="00DA0E48" w:rsidRPr="003C5B87" w:rsidRDefault="00AA2CFF" w:rsidP="009B7014">
      <w:pPr>
        <w:pStyle w:val="Bullet1"/>
        <w:spacing w:after="200" w:line="276" w:lineRule="auto"/>
      </w:pPr>
      <w:r>
        <w:t>“</w:t>
      </w:r>
      <w:r w:rsidR="00082A43">
        <w:t>P</w:t>
      </w:r>
      <w:r w:rsidR="004152D3" w:rsidRPr="00E7241A">
        <w:t>articipating ships</w:t>
      </w:r>
      <w:r>
        <w:t>”</w:t>
      </w:r>
      <w:r w:rsidR="004152D3" w:rsidRPr="00E7241A">
        <w:t xml:space="preserve"> may not be aware of </w:t>
      </w:r>
      <w:r>
        <w:t>“</w:t>
      </w:r>
      <w:r w:rsidR="004152D3" w:rsidRPr="00E7241A">
        <w:t>voluntary participant</w:t>
      </w:r>
      <w:r>
        <w:t>s”</w:t>
      </w:r>
      <w:r w:rsidR="004152D3" w:rsidRPr="00E7241A">
        <w:t>.</w:t>
      </w:r>
    </w:p>
    <w:p w14:paraId="1390059D" w14:textId="2B77B945" w:rsidR="007E1A7B" w:rsidRDefault="007E1A7B" w:rsidP="007E1A7B">
      <w:pPr>
        <w:pStyle w:val="Titolo1"/>
        <w:rPr>
          <w:caps w:val="0"/>
        </w:rPr>
      </w:pPr>
      <w:bookmarkStart w:id="639" w:name="_Toc55312925"/>
      <w:bookmarkStart w:id="640" w:name="_Toc94437743"/>
      <w:bookmarkStart w:id="641" w:name="_TOC_250001"/>
      <w:bookmarkStart w:id="642" w:name="_Toc30752296"/>
      <w:bookmarkStart w:id="643" w:name="_Toc48497065"/>
      <w:bookmarkEnd w:id="639"/>
      <w:r>
        <w:rPr>
          <w:caps w:val="0"/>
        </w:rPr>
        <w:t>DEFINITIONS</w:t>
      </w:r>
      <w:bookmarkEnd w:id="640"/>
    </w:p>
    <w:p w14:paraId="2B0B68AE" w14:textId="27A966D1" w:rsidR="007E1A7B" w:rsidRDefault="007E1A7B" w:rsidP="007E1A7B">
      <w:pPr>
        <w:pStyle w:val="Heading1separationline"/>
      </w:pPr>
    </w:p>
    <w:p w14:paraId="28DA198C" w14:textId="62C80E4C" w:rsidR="007E1A7B" w:rsidRPr="007E1A7B" w:rsidRDefault="007E1A7B" w:rsidP="00EA729B">
      <w:pPr>
        <w:pStyle w:val="Corpotesto"/>
      </w:pPr>
      <w:r w:rsidRPr="007E1A7B">
        <w:t>The definitions of terms used in this Guideline can be found in the International Dictionary of Marine Aids to Navigation (</w:t>
      </w:r>
      <w:bookmarkStart w:id="644" w:name="_GoBack"/>
      <w:r w:rsidRPr="007E1A7B">
        <w:t>IALA Dictionary</w:t>
      </w:r>
      <w:bookmarkEnd w:id="644"/>
      <w:r w:rsidRPr="007E1A7B">
        <w:t>) at http://www.iala-aism.org/wiki/dictionary and were checked as correct at the time of going to print. Where conflict arises, the IALA Dictionary should be considered as the authoritative source of definitions used in IALA documents.</w:t>
      </w:r>
    </w:p>
    <w:p w14:paraId="559B1BDA" w14:textId="28B9B07F" w:rsidR="00EA729B" w:rsidRDefault="00EA729B" w:rsidP="00846B63">
      <w:pPr>
        <w:pStyle w:val="Titolo1"/>
        <w:rPr>
          <w:caps w:val="0"/>
        </w:rPr>
      </w:pPr>
      <w:bookmarkStart w:id="645" w:name="_Toc94437744"/>
      <w:bookmarkStart w:id="646" w:name="_Hlk79934993"/>
      <w:bookmarkStart w:id="647" w:name="_Hlk79935823"/>
      <w:r>
        <w:rPr>
          <w:caps w:val="0"/>
        </w:rPr>
        <w:t>ABBREVIATIONS</w:t>
      </w:r>
      <w:bookmarkEnd w:id="645"/>
    </w:p>
    <w:p w14:paraId="76B4D1D3" w14:textId="268B0382" w:rsidR="00EA729B" w:rsidRDefault="00EA729B" w:rsidP="00EA729B">
      <w:pPr>
        <w:pStyle w:val="Heading1separationline"/>
      </w:pPr>
    </w:p>
    <w:p w14:paraId="2397844E" w14:textId="664F47A2" w:rsidR="00E91A67" w:rsidRPr="00E91A67" w:rsidRDefault="00EA729B" w:rsidP="00E91A67">
      <w:pPr>
        <w:pStyle w:val="Corpotesto"/>
        <w:rPr>
          <w:ins w:id="648" w:author="MENABENE Gian Luca (C.F.)" w:date="2025-03-20T13:59:00Z"/>
        </w:rPr>
      </w:pPr>
      <w:del w:id="649" w:author="MENABENE Gian Luca (C.F.)" w:date="2025-03-20T13:59:00Z">
        <w:r w:rsidRPr="00EA729B" w:rsidDel="00E91A67">
          <w:delText>VTS</w:delText>
        </w:r>
        <w:r w:rsidRPr="00EA729B" w:rsidDel="00E91A67">
          <w:tab/>
          <w:delText>Vessel traffic service or vessel traffic services (dependent on context)</w:delText>
        </w:r>
      </w:del>
      <w:ins w:id="650" w:author="MENABENE Gian Luca (C.F.)" w:date="2025-03-20T13:59:00Z">
        <w:r w:rsidR="00E91A67" w:rsidRPr="00E91A67">
          <w:t>AIS</w:t>
        </w:r>
        <w:r w:rsidR="00E91A67" w:rsidRPr="00E91A67">
          <w:tab/>
          <w:t>Automatic Identification System</w:t>
        </w:r>
      </w:ins>
    </w:p>
    <w:p w14:paraId="06BB7317" w14:textId="77777777" w:rsidR="00E91A67" w:rsidRPr="00E91A67" w:rsidRDefault="00E91A67" w:rsidP="00E91A67">
      <w:pPr>
        <w:pStyle w:val="Corpotesto"/>
        <w:rPr>
          <w:ins w:id="651" w:author="MENABENE Gian Luca (C.F.)" w:date="2025-03-20T13:59:00Z"/>
        </w:rPr>
      </w:pPr>
      <w:ins w:id="652" w:author="MENABENE Gian Luca (C.F.)" w:date="2025-03-20T13:59:00Z">
        <w:r w:rsidRPr="00E91A67">
          <w:t>IMO</w:t>
        </w:r>
        <w:r w:rsidRPr="00E91A67">
          <w:tab/>
          <w:t>International Maritime Organisation</w:t>
        </w:r>
      </w:ins>
    </w:p>
    <w:p w14:paraId="603AE928" w14:textId="77777777" w:rsidR="00E91A67" w:rsidRPr="00E91A67" w:rsidRDefault="00E91A67" w:rsidP="00E91A67">
      <w:pPr>
        <w:pStyle w:val="Corpotesto"/>
        <w:rPr>
          <w:ins w:id="653" w:author="MENABENE Gian Luca (C.F.)" w:date="2025-03-20T13:59:00Z"/>
        </w:rPr>
      </w:pPr>
      <w:ins w:id="654" w:author="MENABENE Gian Luca (C.F.)" w:date="2025-03-20T13:59:00Z">
        <w:r w:rsidRPr="00E91A67">
          <w:t>VHF</w:t>
        </w:r>
        <w:r w:rsidRPr="00E91A67">
          <w:tab/>
          <w:t>Very High Frequency</w:t>
        </w:r>
      </w:ins>
    </w:p>
    <w:p w14:paraId="4F0F9F63" w14:textId="77777777" w:rsidR="00E91A67" w:rsidRPr="00E91A67" w:rsidRDefault="00E91A67" w:rsidP="00E91A67">
      <w:pPr>
        <w:pStyle w:val="Corpotesto"/>
        <w:rPr>
          <w:ins w:id="655" w:author="MENABENE Gian Luca (C.F.)" w:date="2025-03-20T13:59:00Z"/>
        </w:rPr>
      </w:pPr>
      <w:ins w:id="656" w:author="MENABENE Gian Luca (C.F.)" w:date="2025-03-20T13:59:00Z">
        <w:r w:rsidRPr="00E91A67">
          <w:t>VTS</w:t>
        </w:r>
        <w:r w:rsidRPr="00E91A67">
          <w:tab/>
          <w:t>Vessel Traffic Services</w:t>
        </w:r>
      </w:ins>
    </w:p>
    <w:p w14:paraId="38F40B83" w14:textId="77777777" w:rsidR="00E91A67" w:rsidRPr="00EA729B" w:rsidRDefault="00E91A67" w:rsidP="00EA729B">
      <w:pPr>
        <w:pStyle w:val="Corpotesto"/>
      </w:pPr>
    </w:p>
    <w:p w14:paraId="61D44BE9" w14:textId="133E3C47" w:rsidR="00846B63" w:rsidRDefault="00846B63" w:rsidP="00846B63">
      <w:pPr>
        <w:pStyle w:val="Titolo1"/>
        <w:rPr>
          <w:caps w:val="0"/>
        </w:rPr>
      </w:pPr>
      <w:bookmarkStart w:id="657" w:name="_Toc94437745"/>
      <w:r w:rsidRPr="0007045C">
        <w:rPr>
          <w:caps w:val="0"/>
        </w:rPr>
        <w:t>REFERENCES</w:t>
      </w:r>
      <w:bookmarkEnd w:id="641"/>
      <w:bookmarkEnd w:id="642"/>
      <w:bookmarkEnd w:id="643"/>
      <w:bookmarkEnd w:id="657"/>
    </w:p>
    <w:p w14:paraId="287109C7" w14:textId="77777777" w:rsidR="00D16775" w:rsidRPr="00D16775" w:rsidRDefault="00D16775" w:rsidP="00D16775">
      <w:pPr>
        <w:pStyle w:val="Heading1separatationline"/>
      </w:pPr>
    </w:p>
    <w:p w14:paraId="1390F2DC" w14:textId="77777777" w:rsidR="00846B63" w:rsidRPr="00152C46" w:rsidRDefault="00846B63" w:rsidP="00846B63">
      <w:pPr>
        <w:spacing w:line="20" w:lineRule="atLeast"/>
        <w:ind w:left="106"/>
        <w:rPr>
          <w:rFonts w:ascii="Calibri" w:eastAsia="Calibri" w:hAnsi="Calibri" w:cs="Calibri"/>
          <w:sz w:val="2"/>
          <w:szCs w:val="2"/>
        </w:rPr>
      </w:pPr>
    </w:p>
    <w:p w14:paraId="3AC1940D" w14:textId="00851B8F" w:rsidR="00634D5C" w:rsidRPr="00634D5C" w:rsidRDefault="005D48A1" w:rsidP="00076958">
      <w:pPr>
        <w:pStyle w:val="Reference"/>
      </w:pPr>
      <w:bookmarkStart w:id="658" w:name="_Ref79659785"/>
      <w:r>
        <w:t xml:space="preserve">IMO. </w:t>
      </w:r>
      <w:r w:rsidR="00634D5C" w:rsidRPr="00634D5C">
        <w:t>International Convention for the Safety of Life at Sea, 1974, as amended (SOLAS)</w:t>
      </w:r>
      <w:bookmarkEnd w:id="658"/>
    </w:p>
    <w:p w14:paraId="2F597E0E" w14:textId="359488B3" w:rsidR="006375F3" w:rsidRDefault="006375F3" w:rsidP="00076958">
      <w:pPr>
        <w:pStyle w:val="Reference"/>
      </w:pPr>
      <w:bookmarkStart w:id="659" w:name="_Ref79660249"/>
      <w:r w:rsidRPr="0063649E">
        <w:t>IMO</w:t>
      </w:r>
      <w:r w:rsidR="0015252E" w:rsidRPr="0063649E">
        <w:t>.</w:t>
      </w:r>
      <w:r w:rsidRPr="0063649E">
        <w:rPr>
          <w:spacing w:val="-8"/>
        </w:rPr>
        <w:t xml:space="preserve"> </w:t>
      </w:r>
      <w:r w:rsidRPr="00076958">
        <w:t>Resolution</w:t>
      </w:r>
      <w:r w:rsidRPr="0063649E">
        <w:rPr>
          <w:spacing w:val="-8"/>
        </w:rPr>
        <w:t xml:space="preserve"> </w:t>
      </w:r>
      <w:r w:rsidRPr="00076958">
        <w:t>A.</w:t>
      </w:r>
      <w:r w:rsidR="0063649E" w:rsidRPr="00076958">
        <w:t>1158</w:t>
      </w:r>
      <w:r w:rsidRPr="00076958">
        <w:t>(</w:t>
      </w:r>
      <w:r w:rsidR="0063649E" w:rsidRPr="0063649E">
        <w:t>32</w:t>
      </w:r>
      <w:r w:rsidRPr="0063649E">
        <w:t>)</w:t>
      </w:r>
      <w:r w:rsidRPr="0063649E">
        <w:rPr>
          <w:spacing w:val="-7"/>
        </w:rPr>
        <w:t xml:space="preserve"> </w:t>
      </w:r>
      <w:r w:rsidRPr="0063649E">
        <w:t>Guidelines</w:t>
      </w:r>
      <w:r w:rsidRPr="00152C46">
        <w:rPr>
          <w:spacing w:val="-8"/>
        </w:rPr>
        <w:t xml:space="preserve"> </w:t>
      </w:r>
      <w:r w:rsidRPr="00152C46">
        <w:t>for</w:t>
      </w:r>
      <w:r w:rsidRPr="00152C46">
        <w:rPr>
          <w:spacing w:val="-7"/>
        </w:rPr>
        <w:t xml:space="preserve"> </w:t>
      </w:r>
      <w:r w:rsidRPr="00152C46">
        <w:t>Vessel</w:t>
      </w:r>
      <w:r w:rsidRPr="00152C46">
        <w:rPr>
          <w:spacing w:val="-8"/>
        </w:rPr>
        <w:t xml:space="preserve"> </w:t>
      </w:r>
      <w:r w:rsidRPr="00152C46">
        <w:t>Traffic</w:t>
      </w:r>
      <w:r w:rsidRPr="00152C46">
        <w:rPr>
          <w:spacing w:val="-7"/>
        </w:rPr>
        <w:t xml:space="preserve"> </w:t>
      </w:r>
      <w:r w:rsidRPr="00152C46">
        <w:t>Services</w:t>
      </w:r>
      <w:bookmarkEnd w:id="659"/>
    </w:p>
    <w:p w14:paraId="3AF32422" w14:textId="77777777" w:rsidR="00F02DA8" w:rsidRPr="00F02DA8" w:rsidRDefault="00F02DA8" w:rsidP="00076958">
      <w:pPr>
        <w:pStyle w:val="Reference"/>
      </w:pPr>
      <w:bookmarkStart w:id="660" w:name="_Ref79750473"/>
      <w:bookmarkStart w:id="661" w:name="_Ref79660341"/>
      <w:r w:rsidRPr="00F02DA8">
        <w:t xml:space="preserve">IALA. Recommendation R0127 VTS Operations </w:t>
      </w:r>
    </w:p>
    <w:p w14:paraId="5FE2EF59" w14:textId="61F19B24" w:rsidR="00F02DA8" w:rsidRDefault="00F02DA8" w:rsidP="00076958">
      <w:pPr>
        <w:pStyle w:val="Reference"/>
      </w:pPr>
      <w:r w:rsidRPr="00F02DA8">
        <w:t>IALA. Standard S1040 Vessel Traffic Services.</w:t>
      </w:r>
    </w:p>
    <w:bookmarkEnd w:id="660"/>
    <w:p w14:paraId="02F54E9E" w14:textId="1E4D128C" w:rsidR="00A87F1C" w:rsidRDefault="006375F3" w:rsidP="00076958">
      <w:pPr>
        <w:pStyle w:val="Reference"/>
      </w:pPr>
      <w:r w:rsidRPr="00152C46">
        <w:t>IMO</w:t>
      </w:r>
      <w:r w:rsidR="0015252E">
        <w:t>.</w:t>
      </w:r>
      <w:r w:rsidR="00FE7FE8">
        <w:rPr>
          <w:spacing w:val="-9"/>
        </w:rPr>
        <w:t xml:space="preserve"> </w:t>
      </w:r>
      <w:r w:rsidRPr="00152C46">
        <w:t>Resolution</w:t>
      </w:r>
      <w:r w:rsidRPr="00152C46">
        <w:rPr>
          <w:spacing w:val="-9"/>
        </w:rPr>
        <w:t xml:space="preserve"> </w:t>
      </w:r>
      <w:r w:rsidRPr="00152C46">
        <w:t>A.918(22)</w:t>
      </w:r>
      <w:r w:rsidRPr="00152C46">
        <w:rPr>
          <w:spacing w:val="-8"/>
        </w:rPr>
        <w:t xml:space="preserve"> </w:t>
      </w:r>
      <w:r w:rsidRPr="00152C46">
        <w:t>IMO</w:t>
      </w:r>
      <w:r w:rsidRPr="00152C46">
        <w:rPr>
          <w:spacing w:val="-9"/>
        </w:rPr>
        <w:t xml:space="preserve"> </w:t>
      </w:r>
      <w:r w:rsidRPr="00152C46">
        <w:t>Standard</w:t>
      </w:r>
      <w:r w:rsidRPr="00152C46">
        <w:rPr>
          <w:spacing w:val="-9"/>
        </w:rPr>
        <w:t xml:space="preserve"> </w:t>
      </w:r>
      <w:r w:rsidRPr="00152C46">
        <w:t>Marine</w:t>
      </w:r>
      <w:r w:rsidRPr="00152C46">
        <w:rPr>
          <w:spacing w:val="-9"/>
        </w:rPr>
        <w:t xml:space="preserve"> </w:t>
      </w:r>
      <w:r w:rsidRPr="00152C46">
        <w:t>Communication</w:t>
      </w:r>
      <w:r w:rsidRPr="00152C46">
        <w:rPr>
          <w:spacing w:val="-8"/>
        </w:rPr>
        <w:t xml:space="preserve"> </w:t>
      </w:r>
      <w:r w:rsidRPr="00152C46">
        <w:t>Phrases</w:t>
      </w:r>
      <w:r w:rsidRPr="00152C46">
        <w:rPr>
          <w:spacing w:val="-9"/>
        </w:rPr>
        <w:t xml:space="preserve"> </w:t>
      </w:r>
      <w:r w:rsidRPr="00152C46">
        <w:t>(SMCP)</w:t>
      </w:r>
      <w:bookmarkStart w:id="662" w:name="_Ref79661245"/>
      <w:bookmarkEnd w:id="661"/>
    </w:p>
    <w:p w14:paraId="1C56BC1B" w14:textId="5BCA824B" w:rsidR="00A87F1C" w:rsidRPr="00076958" w:rsidRDefault="00A87F1C" w:rsidP="00076958">
      <w:pPr>
        <w:pStyle w:val="Reference"/>
        <w:rPr>
          <w:lang w:val="fr-FR"/>
        </w:rPr>
      </w:pPr>
      <w:r w:rsidRPr="00076958">
        <w:rPr>
          <w:lang w:val="fr-FR"/>
        </w:rPr>
        <w:t xml:space="preserve">IALA. </w:t>
      </w:r>
      <w:proofErr w:type="spellStart"/>
      <w:r w:rsidRPr="00076958">
        <w:rPr>
          <w:lang w:val="fr-FR"/>
        </w:rPr>
        <w:t>Recommendation</w:t>
      </w:r>
      <w:proofErr w:type="spellEnd"/>
      <w:r w:rsidRPr="00076958">
        <w:rPr>
          <w:lang w:val="fr-FR"/>
        </w:rPr>
        <w:t xml:space="preserve"> R1012 VTS Communications</w:t>
      </w:r>
    </w:p>
    <w:p w14:paraId="467B0FA1" w14:textId="77777777" w:rsidR="00A87F1C" w:rsidRDefault="00A87F1C" w:rsidP="00076958">
      <w:pPr>
        <w:pStyle w:val="Reference"/>
      </w:pPr>
      <w:r w:rsidRPr="00076958">
        <w:rPr>
          <w:lang w:val="fr-FR"/>
        </w:rPr>
        <w:t xml:space="preserve">IALA. </w:t>
      </w:r>
      <w:r>
        <w:t>Guideline G1132 VTS VHF Voice Communications and Phraseology</w:t>
      </w:r>
    </w:p>
    <w:p w14:paraId="72C399D3" w14:textId="77777777" w:rsidR="007134E8" w:rsidRPr="007A5508" w:rsidRDefault="007134E8" w:rsidP="007134E8">
      <w:pPr>
        <w:pStyle w:val="Reference"/>
        <w:rPr>
          <w:ins w:id="663" w:author="MENABENE Gian Luca (C.F.)" w:date="2025-03-20T14:48:00Z"/>
          <w:highlight w:val="yellow"/>
        </w:rPr>
      </w:pPr>
      <w:ins w:id="664" w:author="MENABENE Gian Luca (C.F.)" w:date="2025-03-20T14:48:00Z">
        <w:r w:rsidRPr="007A5508">
          <w:rPr>
            <w:highlight w:val="yellow"/>
          </w:rPr>
          <w:t>IALA. Guideline G1110 Use of decision support tools for VTS personnel</w:t>
        </w:r>
      </w:ins>
    </w:p>
    <w:p w14:paraId="0E463809" w14:textId="233DC5E0" w:rsidR="00836127" w:rsidRPr="00836127" w:rsidRDefault="00836127" w:rsidP="00076958">
      <w:pPr>
        <w:pStyle w:val="Reference"/>
        <w:rPr>
          <w:ins w:id="665" w:author="MENABENE Gian Luca (C.F.)" w:date="2025-03-20T14:18:00Z"/>
          <w:highlight w:val="yellow"/>
          <w:rPrChange w:id="666" w:author="MENABENE Gian Luca (C.F.)" w:date="2025-03-20T14:18:00Z">
            <w:rPr>
              <w:ins w:id="667" w:author="MENABENE Gian Luca (C.F.)" w:date="2025-03-20T14:18:00Z"/>
            </w:rPr>
          </w:rPrChange>
        </w:rPr>
      </w:pPr>
      <w:ins w:id="668" w:author="MENABENE Gian Luca (C.F.)" w:date="2025-03-20T14:18:00Z">
        <w:r w:rsidRPr="00836127">
          <w:rPr>
            <w:highlight w:val="yellow"/>
          </w:rPr>
          <w:t xml:space="preserve">IALA. </w:t>
        </w:r>
        <w:proofErr w:type="spellStart"/>
        <w:r w:rsidRPr="00836127">
          <w:rPr>
            <w:highlight w:val="yellow"/>
          </w:rPr>
          <w:t>International</w:t>
        </w:r>
        <w:proofErr w:type="spellEnd"/>
        <w:r w:rsidRPr="00836127">
          <w:rPr>
            <w:highlight w:val="yellow"/>
          </w:rPr>
          <w:t xml:space="preserve"> Dictionary of Marine Aids to Navigation (IALA Dictionary)</w:t>
        </w:r>
      </w:ins>
    </w:p>
    <w:p w14:paraId="7C95B666" w14:textId="77777777" w:rsidR="000124DA" w:rsidRPr="00D45AD2" w:rsidRDefault="000124DA" w:rsidP="000124DA">
      <w:pPr>
        <w:pStyle w:val="Reference"/>
        <w:rPr>
          <w:ins w:id="669" w:author="MENABENE Gian Luca (C.F.)" w:date="2025-03-20T14:21:00Z"/>
          <w:highlight w:val="yellow"/>
        </w:rPr>
      </w:pPr>
      <w:ins w:id="670" w:author="MENABENE Gian Luca (C.F.)" w:date="2025-03-20T14:21:00Z">
        <w:r w:rsidRPr="00D45AD2">
          <w:rPr>
            <w:highlight w:val="yellow"/>
          </w:rPr>
          <w:t>IALA. Guideline G1141 Operational procedures for delivering VTS</w:t>
        </w:r>
      </w:ins>
    </w:p>
    <w:p w14:paraId="70A5FC6C" w14:textId="0D86FA8A" w:rsidR="006375F3" w:rsidRDefault="006B141F" w:rsidP="00076958">
      <w:pPr>
        <w:pStyle w:val="Reference"/>
        <w:rPr>
          <w:ins w:id="671" w:author="MENABENE Gian Luca (C.F.)" w:date="2025-03-20T14:00:00Z"/>
        </w:rPr>
      </w:pPr>
      <w:r>
        <w:lastRenderedPageBreak/>
        <w:t>IMO</w:t>
      </w:r>
      <w:r w:rsidR="0015252E">
        <w:t>.</w:t>
      </w:r>
      <w:r>
        <w:t xml:space="preserve"> R</w:t>
      </w:r>
      <w:r w:rsidR="00634D5C" w:rsidRPr="00634D5C">
        <w:t xml:space="preserve">esolution </w:t>
      </w:r>
      <w:r w:rsidR="00634D5C" w:rsidRPr="00780C0F">
        <w:t>A.706(17)a</w:t>
      </w:r>
      <w:r w:rsidR="00634D5C" w:rsidRPr="000414E7">
        <w:t xml:space="preserve"> World</w:t>
      </w:r>
      <w:r w:rsidR="00634D5C" w:rsidRPr="00634D5C">
        <w:t>-Wide Navigational Warning Service</w:t>
      </w:r>
      <w:bookmarkEnd w:id="646"/>
      <w:bookmarkEnd w:id="647"/>
      <w:bookmarkEnd w:id="662"/>
    </w:p>
    <w:p w14:paraId="2E174E35" w14:textId="6FC66C5A" w:rsidR="00E91A67" w:rsidRPr="00836127" w:rsidDel="000124DA" w:rsidRDefault="00E91A67" w:rsidP="00076958">
      <w:pPr>
        <w:pStyle w:val="Reference"/>
        <w:rPr>
          <w:del w:id="672" w:author="MENABENE Gian Luca (C.F.)" w:date="2025-03-20T14:21:00Z"/>
          <w:highlight w:val="yellow"/>
          <w:rPrChange w:id="673" w:author="MENABENE Gian Luca (C.F.)" w:date="2025-03-20T14:19:00Z">
            <w:rPr>
              <w:del w:id="674" w:author="MENABENE Gian Luca (C.F.)" w:date="2025-03-20T14:21:00Z"/>
            </w:rPr>
          </w:rPrChange>
        </w:rPr>
      </w:pPr>
    </w:p>
    <w:p w14:paraId="2AD1C029" w14:textId="77777777" w:rsidR="000C597D" w:rsidRPr="00AC1638" w:rsidRDefault="000C597D" w:rsidP="00E264CA">
      <w:pPr>
        <w:pStyle w:val="Bullet1"/>
        <w:numPr>
          <w:ilvl w:val="0"/>
          <w:numId w:val="0"/>
        </w:numPr>
        <w:ind w:left="850"/>
      </w:pPr>
    </w:p>
    <w:sectPr w:rsidR="000C597D" w:rsidRPr="00AC1638" w:rsidSect="002F54DE">
      <w:headerReference w:type="even" r:id="rId28"/>
      <w:headerReference w:type="default" r:id="rId29"/>
      <w:footerReference w:type="default" r:id="rId30"/>
      <w:headerReference w:type="first" r:id="rId31"/>
      <w:pgSz w:w="11900" w:h="16840"/>
      <w:pgMar w:top="1040" w:right="980" w:bottom="780" w:left="980" w:header="589" w:footer="596"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44" w:author="MENABENE Gian Luca (C.F.)" w:date="2025-03-20T13:56:00Z" w:initials="MGL(">
    <w:p w14:paraId="04790776" w14:textId="4A891963" w:rsidR="0015356B" w:rsidRDefault="0015356B">
      <w:pPr>
        <w:pStyle w:val="Testocommento"/>
      </w:pPr>
      <w:r>
        <w:rPr>
          <w:rStyle w:val="Rimandocommento"/>
        </w:rPr>
        <w:annotationRef/>
      </w:r>
      <w:r>
        <w:t>Check if 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4790776"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AF192" w14:textId="77777777" w:rsidR="006B5349" w:rsidRDefault="006B5349" w:rsidP="003274DB">
      <w:r>
        <w:separator/>
      </w:r>
    </w:p>
    <w:p w14:paraId="57521719" w14:textId="77777777" w:rsidR="006B5349" w:rsidRDefault="006B5349"/>
  </w:endnote>
  <w:endnote w:type="continuationSeparator" w:id="0">
    <w:p w14:paraId="3D4FD2B6" w14:textId="77777777" w:rsidR="006B5349" w:rsidRDefault="006B5349" w:rsidP="003274DB">
      <w:r>
        <w:continuationSeparator/>
      </w:r>
    </w:p>
    <w:p w14:paraId="3A5376FF" w14:textId="77777777" w:rsidR="006B5349" w:rsidRDefault="006B5349"/>
  </w:endnote>
  <w:endnote w:type="continuationNotice" w:id="1">
    <w:p w14:paraId="04A61083" w14:textId="77777777" w:rsidR="006B5349" w:rsidRDefault="006B53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Body)">
    <w:altName w:val="Calibri"/>
    <w:panose1 w:val="00000000000000000000"/>
    <w:charset w:val="00"/>
    <w:family w:val="roman"/>
    <w:notTrueType/>
    <w:pitch w:val="default"/>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031A0" w14:textId="77777777" w:rsidR="009151EF" w:rsidRDefault="009151EF" w:rsidP="00EC7C87">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17CAFA6" w14:textId="77777777" w:rsidR="009151EF" w:rsidRDefault="009151EF" w:rsidP="00C907DF">
    <w:pPr>
      <w:pStyle w:val="Pidipagina"/>
      <w:framePr w:wrap="none" w:vAnchor="text" w:hAnchor="margin" w:xAlign="right"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376B5C21" w14:textId="77777777" w:rsidR="009151EF" w:rsidRDefault="009151EF" w:rsidP="00A97900">
    <w:pPr>
      <w:pStyle w:val="Pidipagina"/>
      <w:framePr w:wrap="none" w:vAnchor="text" w:hAnchor="margin" w:xAlign="right"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2CBA3C40" w14:textId="77777777" w:rsidR="009151EF" w:rsidRDefault="009151EF" w:rsidP="005378A6">
    <w:pPr>
      <w:pStyle w:val="Pidipagina"/>
      <w:framePr w:wrap="none" w:vAnchor="text" w:hAnchor="margin" w:xAlign="right" w:y="1"/>
      <w:ind w:right="360"/>
      <w:rPr>
        <w:rStyle w:val="Numeropagina"/>
      </w:rPr>
    </w:pPr>
    <w:r>
      <w:rPr>
        <w:rStyle w:val="Numeropagina"/>
      </w:rPr>
      <w:fldChar w:fldCharType="begin"/>
    </w:r>
    <w:r>
      <w:rPr>
        <w:rStyle w:val="Numeropagina"/>
      </w:rPr>
      <w:instrText xml:space="preserve">PAGE  </w:instrText>
    </w:r>
    <w:r>
      <w:rPr>
        <w:rStyle w:val="Numeropagina"/>
      </w:rPr>
      <w:fldChar w:fldCharType="end"/>
    </w:r>
  </w:p>
  <w:p w14:paraId="7FA62A0E" w14:textId="77777777" w:rsidR="009151EF" w:rsidRDefault="009151EF" w:rsidP="005378A6">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06EB4" w14:textId="77777777" w:rsidR="009151EF" w:rsidRDefault="009151EF" w:rsidP="008747E0">
    <w:pPr>
      <w:pStyle w:val="Pidipagina"/>
    </w:pPr>
    <w:r w:rsidRPr="00442889">
      <w:rPr>
        <w:noProof/>
        <w:lang w:val="da-DK" w:eastAsia="da-DK"/>
      </w:rPr>
      <w:drawing>
        <wp:anchor distT="0" distB="0" distL="114300" distR="114300" simplePos="0" relativeHeight="251658243" behindDoc="1" locked="0" layoutInCell="1" allowOverlap="1" wp14:anchorId="40E299D8" wp14:editId="5034D58D">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da-DK" w:eastAsia="da-DK"/>
      </w:rPr>
      <mc:AlternateContent>
        <mc:Choice Requires="wps">
          <w:drawing>
            <wp:anchor distT="0" distB="0" distL="114300" distR="114300" simplePos="0" relativeHeight="251658244" behindDoc="0" locked="0" layoutInCell="1" allowOverlap="1" wp14:anchorId="15F15326" wp14:editId="660F92DF">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line w14:anchorId="57C65CFB" id="Connecteur droit 11" o:spid="_x0000_s1026" style="position:absolute;z-index:2516582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p w14:paraId="5C63D18C" w14:textId="77777777" w:rsidR="009151EF" w:rsidRPr="00ED2A8D" w:rsidRDefault="009151EF" w:rsidP="008747E0">
    <w:pPr>
      <w:pStyle w:val="Pidipagina"/>
    </w:pPr>
  </w:p>
  <w:p w14:paraId="7C6ABFBF" w14:textId="77777777" w:rsidR="009151EF" w:rsidRPr="00ED2A8D" w:rsidRDefault="009151EF" w:rsidP="002735DD">
    <w:pPr>
      <w:pStyle w:val="Pidipagina"/>
      <w:tabs>
        <w:tab w:val="left" w:pos="1781"/>
      </w:tabs>
    </w:pPr>
    <w:r>
      <w:tab/>
    </w:r>
  </w:p>
  <w:p w14:paraId="264B0510" w14:textId="77777777" w:rsidR="009151EF" w:rsidRPr="00ED2A8D" w:rsidRDefault="009151EF" w:rsidP="008747E0">
    <w:pPr>
      <w:pStyle w:val="Pidipagina"/>
    </w:pPr>
  </w:p>
  <w:p w14:paraId="270E0843" w14:textId="77777777" w:rsidR="009151EF" w:rsidRPr="00ED2A8D" w:rsidRDefault="009151EF" w:rsidP="002735DD">
    <w:pPr>
      <w:pStyle w:val="Pidipagina"/>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94741" w14:textId="77777777" w:rsidR="009151EF" w:rsidRDefault="009151EF" w:rsidP="00525922">
    <w:pPr>
      <w:pStyle w:val="Footerlandscape"/>
    </w:pPr>
    <w:r>
      <w:rPr>
        <w:noProof/>
        <w:lang w:val="da-DK" w:eastAsia="da-DK"/>
      </w:rPr>
      <mc:AlternateContent>
        <mc:Choice Requires="wps">
          <w:drawing>
            <wp:anchor distT="0" distB="0" distL="114300" distR="114300" simplePos="0" relativeHeight="251658247" behindDoc="0" locked="0" layoutInCell="1" allowOverlap="1" wp14:anchorId="1BA6CAED" wp14:editId="68C3B5E5">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cex="http://schemas.microsoft.com/office/word/2018/wordml/cex" xmlns:w16="http://schemas.microsoft.com/office/word/2018/wordml" xmlns:w16sdtdh="http://schemas.microsoft.com/office/word/2020/wordml/sdtdatahash">
          <w:pict>
            <v:line w14:anchorId="3C557E51" id="Connecteur droit 11" o:spid="_x0000_s1026" style="position:absolute;z-index:251658247;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0DF6CB8" w14:textId="77777777" w:rsidR="009151EF" w:rsidRPr="00C907DF" w:rsidRDefault="009151EF" w:rsidP="00525922">
    <w:pPr>
      <w:pStyle w:val="Footerlandscape"/>
      <w:rPr>
        <w:rStyle w:val="Numeropagina"/>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076958">
      <w:rPr>
        <w:szCs w:val="15"/>
      </w:rPr>
      <w:t xml:space="preserve"> </w:t>
    </w:r>
    <w:r>
      <w:rPr>
        <w:szCs w:val="15"/>
      </w:rPr>
      <w:fldChar w:fldCharType="begin"/>
    </w:r>
    <w:r w:rsidRPr="00076958">
      <w:rPr>
        <w:szCs w:val="15"/>
      </w:rPr>
      <w:instrText xml:space="preserve"> STYLEREF "Document number" \* MERGEFORMAT </w:instrText>
    </w:r>
    <w:r>
      <w:rPr>
        <w:szCs w:val="15"/>
      </w:rPr>
      <w:fldChar w:fldCharType="separate"/>
    </w:r>
    <w:r w:rsidRPr="0005619E">
      <w:rPr>
        <w:noProof/>
        <w:szCs w:val="15"/>
      </w:rPr>
      <w:t>Guideline</w:t>
    </w:r>
    <w:r w:rsidRPr="00076958">
      <w:rPr>
        <w:noProof/>
        <w:szCs w:val="15"/>
        <w:lang w:val="en-US"/>
      </w:rPr>
      <w:t xml:space="preserve"> 1089</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365A9C19" w14:textId="77777777" w:rsidR="009151EF" w:rsidRPr="00525922" w:rsidRDefault="009151EF"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2.0</w:t>
    </w:r>
    <w:r w:rsidRPr="00C907DF">
      <w:rPr>
        <w:szCs w:val="15"/>
      </w:rPr>
      <w:fldChar w:fldCharType="end"/>
    </w:r>
    <w:r w:rsidRPr="00C907DF">
      <w:rPr>
        <w:szCs w:val="15"/>
      </w:rPr>
      <w:tab/>
    </w:r>
    <w:r>
      <w:rPr>
        <w:szCs w:val="15"/>
      </w:rPr>
      <w:t xml:space="preserve">P </w:t>
    </w:r>
    <w:r w:rsidRPr="00C907DF">
      <w:rPr>
        <w:rStyle w:val="Numeropagina"/>
        <w:szCs w:val="15"/>
      </w:rPr>
      <w:fldChar w:fldCharType="begin"/>
    </w:r>
    <w:r w:rsidRPr="00C907DF">
      <w:rPr>
        <w:rStyle w:val="Numeropagina"/>
        <w:szCs w:val="15"/>
      </w:rPr>
      <w:instrText xml:space="preserve">PAGE  </w:instrText>
    </w:r>
    <w:r w:rsidRPr="00C907DF">
      <w:rPr>
        <w:rStyle w:val="Numeropagina"/>
        <w:szCs w:val="15"/>
      </w:rPr>
      <w:fldChar w:fldCharType="separate"/>
    </w:r>
    <w:r>
      <w:rPr>
        <w:rStyle w:val="Numeropagina"/>
        <w:noProof/>
        <w:szCs w:val="15"/>
      </w:rPr>
      <w:t>3</w:t>
    </w:r>
    <w:r w:rsidRPr="00C907DF">
      <w:rPr>
        <w:rStyle w:val="Numeropagina"/>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693B4" w14:textId="77777777" w:rsidR="009151EF" w:rsidRPr="00C716E5" w:rsidRDefault="009151EF" w:rsidP="00C716E5">
    <w:pPr>
      <w:pStyle w:val="Pidipagina"/>
      <w:rPr>
        <w:sz w:val="15"/>
        <w:szCs w:val="15"/>
      </w:rPr>
    </w:pPr>
  </w:p>
  <w:p w14:paraId="1D3D4C5D" w14:textId="77777777" w:rsidR="009151EF" w:rsidRDefault="009151EF" w:rsidP="00C716E5">
    <w:pPr>
      <w:pStyle w:val="Footerportrait"/>
    </w:pPr>
  </w:p>
  <w:p w14:paraId="53A75BE2" w14:textId="07F48D5F" w:rsidR="009151EF" w:rsidRPr="00C907DF" w:rsidRDefault="009151EF" w:rsidP="00C716E5">
    <w:pPr>
      <w:pStyle w:val="Footerportrait"/>
      <w:rPr>
        <w:rStyle w:val="Numeropagina"/>
        <w:szCs w:val="15"/>
      </w:rPr>
    </w:pPr>
    <w:fldSimple w:instr="STYLEREF &quot;Document type&quot; \* MERGEFORMAT">
      <w:r w:rsidR="00A93362">
        <w:t>IALA Guideline</w:t>
      </w:r>
    </w:fldSimple>
    <w:r>
      <w:t xml:space="preserve"> </w:t>
    </w:r>
    <w:fldSimple w:instr="STYLEREF &quot;Document number&quot; \* MERGEFORMAT">
      <w:r w:rsidR="00A93362">
        <w:t>G1089</w:t>
      </w:r>
    </w:fldSimple>
    <w:r>
      <w:t xml:space="preserve"> </w:t>
    </w:r>
    <w:fldSimple w:instr="STYLEREF &quot;Document name&quot; \* MERGEFORMAT">
      <w:r w:rsidR="00A93362">
        <w:t>Provision of a VTS</w:t>
      </w:r>
    </w:fldSimple>
  </w:p>
  <w:p w14:paraId="567CCD9C" w14:textId="06FA2353" w:rsidR="009151EF" w:rsidRPr="00C907DF" w:rsidRDefault="009151EF" w:rsidP="00C716E5">
    <w:pPr>
      <w:pStyle w:val="Footerportrait"/>
    </w:pPr>
    <w:fldSimple w:instr="STYLEREF &quot;Edition number&quot; \* MERGEFORMAT">
      <w:r w:rsidR="00A93362">
        <w:t>Edition 2.0</w:t>
      </w:r>
    </w:fldSimple>
    <w:r>
      <w:t xml:space="preserve"> </w:t>
    </w:r>
    <w:fldSimple w:instr=" STYLEREF  MRN  \* MERGEFORMAT ">
      <w:r w:rsidR="00A93362">
        <w:t>urn:mrn:iala:pub:g1089:ed2.0</w:t>
      </w:r>
    </w:fldSimple>
    <w:r w:rsidRPr="00C907DF">
      <w:tab/>
    </w:r>
    <w:r>
      <w:t xml:space="preserve">P </w:t>
    </w:r>
    <w:r w:rsidRPr="00C907DF">
      <w:rPr>
        <w:rStyle w:val="Numeropagina"/>
        <w:szCs w:val="15"/>
      </w:rPr>
      <w:fldChar w:fldCharType="begin"/>
    </w:r>
    <w:r w:rsidRPr="00C907DF">
      <w:rPr>
        <w:rStyle w:val="Numeropagina"/>
        <w:szCs w:val="15"/>
      </w:rPr>
      <w:instrText xml:space="preserve">PAGE  </w:instrText>
    </w:r>
    <w:r w:rsidRPr="00C907DF">
      <w:rPr>
        <w:rStyle w:val="Numeropagina"/>
        <w:szCs w:val="15"/>
      </w:rPr>
      <w:fldChar w:fldCharType="separate"/>
    </w:r>
    <w:r>
      <w:rPr>
        <w:rStyle w:val="Numeropagina"/>
        <w:szCs w:val="15"/>
      </w:rPr>
      <w:t>2</w:t>
    </w:r>
    <w:r w:rsidRPr="00C907DF">
      <w:rPr>
        <w:rStyle w:val="Numeropagina"/>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10280" w14:textId="77777777" w:rsidR="009151EF" w:rsidRDefault="009151EF" w:rsidP="00C716E5">
    <w:pPr>
      <w:pStyle w:val="Pidipagina"/>
    </w:pPr>
  </w:p>
  <w:p w14:paraId="2789A9D7" w14:textId="77777777" w:rsidR="009151EF" w:rsidRDefault="009151EF" w:rsidP="00C716E5">
    <w:pPr>
      <w:pStyle w:val="Footerportrait"/>
    </w:pPr>
  </w:p>
  <w:p w14:paraId="67455F91" w14:textId="2436717D" w:rsidR="009151EF" w:rsidRPr="00C907DF" w:rsidRDefault="009151EF" w:rsidP="00C716E5">
    <w:pPr>
      <w:pStyle w:val="Footerportrait"/>
      <w:rPr>
        <w:rStyle w:val="Numeropagina"/>
        <w:szCs w:val="15"/>
      </w:rPr>
    </w:pPr>
    <w:fldSimple w:instr="STYLEREF &quot;Document type&quot; \* MERGEFORMAT">
      <w:r w:rsidR="00A93362">
        <w:t>IALA Guideline</w:t>
      </w:r>
    </w:fldSimple>
    <w:r w:rsidRPr="00C907DF">
      <w:t xml:space="preserve"> </w:t>
    </w:r>
    <w:fldSimple w:instr="STYLEREF &quot;Document number&quot; \* MERGEFORMAT">
      <w:r w:rsidR="00A93362">
        <w:t>G1089</w:t>
      </w:r>
    </w:fldSimple>
    <w:r w:rsidRPr="00C907DF">
      <w:t xml:space="preserve"> –</w:t>
    </w:r>
    <w:r>
      <w:t xml:space="preserve"> </w:t>
    </w:r>
    <w:fldSimple w:instr="STYLEREF &quot;Document name&quot; \* MERGEFORMAT">
      <w:r w:rsidR="00A93362">
        <w:t>Provision of a VTS</w:t>
      </w:r>
    </w:fldSimple>
  </w:p>
  <w:p w14:paraId="6B701BEF" w14:textId="0B36E5FD" w:rsidR="009151EF" w:rsidRPr="00525922" w:rsidRDefault="009151EF" w:rsidP="00C716E5">
    <w:pPr>
      <w:pStyle w:val="Footerportrait"/>
    </w:pPr>
    <w:fldSimple w:instr="STYLEREF &quot;Edition number&quot; \* MERGEFORMAT">
      <w:r w:rsidR="00A93362">
        <w:t>Edition 2.0</w:t>
      </w:r>
    </w:fldSimple>
    <w:r>
      <w:t xml:space="preserve"> </w:t>
    </w:r>
    <w:fldSimple w:instr=" STYLEREF  MRN  \* MERGEFORMAT ">
      <w:r w:rsidR="00A93362">
        <w:t>urn:mrn:iala:pub:g1089:ed2.0</w:t>
      </w:r>
    </w:fldSimple>
    <w:r w:rsidRPr="00C907DF">
      <w:tab/>
    </w:r>
    <w:r>
      <w:t xml:space="preserve">P </w:t>
    </w:r>
    <w:r w:rsidRPr="00C907DF">
      <w:rPr>
        <w:rStyle w:val="Numeropagina"/>
        <w:szCs w:val="15"/>
      </w:rPr>
      <w:fldChar w:fldCharType="begin"/>
    </w:r>
    <w:r w:rsidRPr="00C907DF">
      <w:rPr>
        <w:rStyle w:val="Numeropagina"/>
        <w:szCs w:val="15"/>
      </w:rPr>
      <w:instrText xml:space="preserve">PAGE  </w:instrText>
    </w:r>
    <w:r w:rsidRPr="00C907DF">
      <w:rPr>
        <w:rStyle w:val="Numeropagina"/>
        <w:szCs w:val="15"/>
      </w:rPr>
      <w:fldChar w:fldCharType="separate"/>
    </w:r>
    <w:r>
      <w:rPr>
        <w:rStyle w:val="Numeropagina"/>
        <w:szCs w:val="15"/>
      </w:rPr>
      <w:t>3</w:t>
    </w:r>
    <w:r w:rsidRPr="00C907DF">
      <w:rPr>
        <w:rStyle w:val="Numeropagina"/>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DB4C6" w14:textId="77777777" w:rsidR="009151EF" w:rsidRDefault="009151EF" w:rsidP="00C716E5">
    <w:pPr>
      <w:pStyle w:val="Pidipagina"/>
    </w:pPr>
  </w:p>
  <w:p w14:paraId="3C6CB458" w14:textId="77777777" w:rsidR="009151EF" w:rsidRDefault="009151EF" w:rsidP="00C716E5">
    <w:pPr>
      <w:pStyle w:val="Footerportrait"/>
    </w:pPr>
  </w:p>
  <w:p w14:paraId="314F7873" w14:textId="1678A6DE" w:rsidR="009151EF" w:rsidRPr="00C907DF" w:rsidRDefault="009151EF" w:rsidP="00760004">
    <w:pPr>
      <w:pStyle w:val="Footerportrait"/>
      <w:tabs>
        <w:tab w:val="clear" w:pos="10206"/>
        <w:tab w:val="right" w:pos="15704"/>
      </w:tabs>
    </w:pPr>
    <w:fldSimple w:instr="STYLEREF &quot;Document type&quot; \* MERGEFORMAT">
      <w:r w:rsidR="00A93362">
        <w:t>IALA Guideline</w:t>
      </w:r>
    </w:fldSimple>
    <w:r w:rsidRPr="00C907DF">
      <w:t xml:space="preserve"> </w:t>
    </w:r>
    <w:fldSimple w:instr="STYLEREF &quot;Document number&quot; \* MERGEFORMAT">
      <w:r w:rsidR="00A93362">
        <w:t>G1089</w:t>
      </w:r>
    </w:fldSimple>
    <w:r>
      <w:t xml:space="preserve"> </w:t>
    </w:r>
    <w:fldSimple w:instr="STYLEREF &quot;Document name&quot; \* MERGEFORMAT">
      <w:r w:rsidR="00A93362">
        <w:t>Provision of a VTS</w:t>
      </w:r>
    </w:fldSimple>
    <w:r>
      <w:tab/>
    </w:r>
  </w:p>
  <w:p w14:paraId="50CC9D82" w14:textId="3CBD1F18" w:rsidR="009151EF" w:rsidRPr="00C907DF" w:rsidRDefault="009151EF" w:rsidP="00760004">
    <w:pPr>
      <w:pStyle w:val="Footerportrait"/>
      <w:tabs>
        <w:tab w:val="clear" w:pos="10206"/>
        <w:tab w:val="right" w:pos="15704"/>
      </w:tabs>
    </w:pPr>
    <w:r w:rsidRPr="00257C6F">
      <w:fldChar w:fldCharType="begin"/>
    </w:r>
    <w:r w:rsidRPr="00BB1279">
      <w:instrText>STYLEREF "Edition number" \* MERGEFORMAT</w:instrText>
    </w:r>
    <w:r w:rsidRPr="00257C6F">
      <w:fldChar w:fldCharType="separate"/>
    </w:r>
    <w:r w:rsidR="00A93362">
      <w:t>Edition 2.0</w:t>
    </w:r>
    <w:r w:rsidRPr="00257C6F">
      <w:fldChar w:fldCharType="end"/>
    </w:r>
    <w:r w:rsidRPr="00BB1279">
      <w:t xml:space="preserve"> </w:t>
    </w:r>
    <w:fldSimple w:instr=" STYLEREF  MRN  \* MERGEFORMAT ">
      <w:r w:rsidR="00A93362">
        <w:t>urn:mrn:iala:pub:g1089:ed2.0</w:t>
      </w:r>
    </w:fldSimple>
    <w:r>
      <w:tab/>
    </w:r>
    <w:r>
      <w:rPr>
        <w:rStyle w:val="Numeropagina"/>
        <w:szCs w:val="15"/>
      </w:rPr>
      <w:t xml:space="preserve">P </w:t>
    </w:r>
    <w:r w:rsidRPr="00C907DF">
      <w:rPr>
        <w:rStyle w:val="Numeropagina"/>
        <w:szCs w:val="15"/>
      </w:rPr>
      <w:fldChar w:fldCharType="begin"/>
    </w:r>
    <w:r w:rsidRPr="00C907DF">
      <w:rPr>
        <w:rStyle w:val="Numeropagina"/>
        <w:szCs w:val="15"/>
      </w:rPr>
      <w:instrText xml:space="preserve">PAGE  </w:instrText>
    </w:r>
    <w:r w:rsidRPr="00C907DF">
      <w:rPr>
        <w:rStyle w:val="Numeropagina"/>
        <w:szCs w:val="15"/>
      </w:rPr>
      <w:fldChar w:fldCharType="separate"/>
    </w:r>
    <w:r>
      <w:rPr>
        <w:rStyle w:val="Numeropagina"/>
        <w:szCs w:val="15"/>
      </w:rPr>
      <w:t>4</w:t>
    </w:r>
    <w:r w:rsidRPr="00C907DF">
      <w:rPr>
        <w:rStyle w:val="Numeropagina"/>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8D38A5" w14:textId="77777777" w:rsidR="006B5349" w:rsidRDefault="006B5349" w:rsidP="003274DB">
      <w:r>
        <w:separator/>
      </w:r>
    </w:p>
    <w:p w14:paraId="6BC2E70F" w14:textId="77777777" w:rsidR="006B5349" w:rsidRDefault="006B5349"/>
  </w:footnote>
  <w:footnote w:type="continuationSeparator" w:id="0">
    <w:p w14:paraId="08D645DF" w14:textId="77777777" w:rsidR="006B5349" w:rsidRDefault="006B5349" w:rsidP="003274DB">
      <w:r>
        <w:continuationSeparator/>
      </w:r>
    </w:p>
    <w:p w14:paraId="1F43399B" w14:textId="77777777" w:rsidR="006B5349" w:rsidRDefault="006B5349"/>
  </w:footnote>
  <w:footnote w:type="continuationNotice" w:id="1">
    <w:p w14:paraId="0208F643" w14:textId="77777777" w:rsidR="006B5349" w:rsidRDefault="006B534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5CE7D" w14:textId="72F2FFB8" w:rsidR="009151EF" w:rsidRDefault="009151EF">
    <w:pPr>
      <w:pStyle w:val="Intestazione"/>
    </w:pPr>
    <w:r>
      <w:rPr>
        <w:noProof/>
      </w:rPr>
      <w:pict w14:anchorId="4BDA87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margin-left:0;margin-top:0;width:449.6pt;height:269.75pt;rotation:315;z-index:-251658229;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9DF23" w14:textId="1ABDAA2D" w:rsidR="009151EF" w:rsidRDefault="009151EF">
    <w:pPr>
      <w:pStyle w:val="Intestazione"/>
    </w:pPr>
    <w:r>
      <w:rPr>
        <w:noProof/>
        <w:lang w:val="da-DK" w:eastAsia="da-DK"/>
      </w:rPr>
      <mc:AlternateContent>
        <mc:Choice Requires="wps">
          <w:drawing>
            <wp:anchor distT="0" distB="0" distL="114300" distR="114300" simplePos="0" relativeHeight="251658257" behindDoc="1" locked="0" layoutInCell="0" allowOverlap="1" wp14:anchorId="0435979B" wp14:editId="1705B621">
              <wp:simplePos x="0" y="0"/>
              <wp:positionH relativeFrom="margin">
                <wp:align>center</wp:align>
              </wp:positionH>
              <wp:positionV relativeFrom="margin">
                <wp:align>center</wp:align>
              </wp:positionV>
              <wp:extent cx="5709920" cy="3425825"/>
              <wp:effectExtent l="0" t="1247775" r="0" b="71755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FAF0E1" w14:textId="77777777" w:rsidR="009151EF" w:rsidRDefault="009151EF"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35979B" id="_x0000_t202" coordsize="21600,21600" o:spt="202" path="m,l,21600r21600,l21600,xe">
              <v:stroke joinstyle="miter"/>
              <v:path gradientshapeok="t" o:connecttype="rect"/>
            </v:shapetype>
            <v:shape id="Text Box 8" o:spid="_x0000_s1028" type="#_x0000_t202" style="position:absolute;margin-left:0;margin-top:0;width:449.6pt;height:269.75pt;rotation:-45;z-index:-251658223;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C9T2w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41FAF0E1" w14:textId="77777777" w:rsidR="009151EF" w:rsidRDefault="009151EF"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25AA1F" w14:textId="79363C70" w:rsidR="009151EF" w:rsidRPr="00667792" w:rsidRDefault="009151EF" w:rsidP="00667792">
    <w:pPr>
      <w:pStyle w:val="Intestazione"/>
    </w:pPr>
    <w:r>
      <w:rPr>
        <w:noProof/>
        <w:lang w:val="da-DK" w:eastAsia="da-DK"/>
      </w:rPr>
      <w:drawing>
        <wp:anchor distT="0" distB="0" distL="114300" distR="114300" simplePos="0" relativeHeight="251658250" behindDoc="1" locked="0" layoutInCell="1" allowOverlap="1" wp14:anchorId="271598EB" wp14:editId="02982D0B">
          <wp:simplePos x="0" y="0"/>
          <wp:positionH relativeFrom="page">
            <wp:posOffset>6848223</wp:posOffset>
          </wp:positionH>
          <wp:positionV relativeFrom="page">
            <wp:posOffset>264</wp:posOffset>
          </wp:positionV>
          <wp:extent cx="720000" cy="720000"/>
          <wp:effectExtent l="0" t="0" r="4445" b="4445"/>
          <wp:wrapNone/>
          <wp:docPr id="2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5956F" w14:textId="46789374" w:rsidR="009151EF" w:rsidRDefault="009151EF">
    <w:pPr>
      <w:pStyle w:val="Intestazione"/>
    </w:pPr>
    <w:r>
      <w:rPr>
        <w:noProof/>
        <w:lang w:val="da-DK" w:eastAsia="da-DK"/>
      </w:rPr>
      <mc:AlternateContent>
        <mc:Choice Requires="wps">
          <w:drawing>
            <wp:anchor distT="0" distB="0" distL="114300" distR="114300" simplePos="0" relativeHeight="251658256" behindDoc="1" locked="0" layoutInCell="0" allowOverlap="1" wp14:anchorId="23049EEB" wp14:editId="03515F64">
              <wp:simplePos x="0" y="0"/>
              <wp:positionH relativeFrom="margin">
                <wp:align>center</wp:align>
              </wp:positionH>
              <wp:positionV relativeFrom="margin">
                <wp:align>center</wp:align>
              </wp:positionV>
              <wp:extent cx="5709920" cy="3425825"/>
              <wp:effectExtent l="0" t="1247775" r="0" b="7175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6627596" w14:textId="77777777" w:rsidR="009151EF" w:rsidRDefault="009151EF"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3049EEB" id="_x0000_t202" coordsize="21600,21600" o:spt="202" path="m,l,21600r21600,l21600,xe">
              <v:stroke joinstyle="miter"/>
              <v:path gradientshapeok="t" o:connecttype="rect"/>
            </v:shapetype>
            <v:shape id="Text Box 4" o:spid="_x0000_s1029" type="#_x0000_t202" style="position:absolute;margin-left:0;margin-top:0;width:449.6pt;height:269.75pt;rotation:-45;z-index:-2516582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BdLJP3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06627596" w14:textId="77777777" w:rsidR="009151EF" w:rsidRDefault="009151EF" w:rsidP="00F06234">
                    <w:pPr>
                      <w:pStyle w:val="Normale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B293E" w14:textId="6F493DD6" w:rsidR="009151EF" w:rsidRDefault="009151EF" w:rsidP="00B6066D">
    <w:pPr>
      <w:pStyle w:val="Intestazione"/>
      <w:jc w:val="right"/>
      <w:rPr>
        <w:sz w:val="24"/>
        <w:szCs w:val="24"/>
      </w:rPr>
    </w:pPr>
    <w:r w:rsidRPr="00E7474A">
      <w:rPr>
        <w:b/>
        <w:bCs/>
        <w:noProof/>
        <w:sz w:val="24"/>
        <w:szCs w:val="24"/>
        <w:lang w:val="da-DK" w:eastAsia="da-DK"/>
      </w:rPr>
      <w:drawing>
        <wp:anchor distT="0" distB="0" distL="114300" distR="114300" simplePos="0" relativeHeight="251658241" behindDoc="1" locked="0" layoutInCell="1" allowOverlap="1" wp14:anchorId="3723F2E7" wp14:editId="792A4641">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BF225F9" w14:textId="77777777" w:rsidR="009151EF" w:rsidRPr="00DD3EF5" w:rsidRDefault="009151EF" w:rsidP="00B6066D">
    <w:pPr>
      <w:pStyle w:val="Intestazione"/>
      <w:jc w:val="right"/>
      <w:rPr>
        <w:sz w:val="24"/>
        <w:szCs w:val="24"/>
      </w:rPr>
    </w:pPr>
  </w:p>
  <w:p w14:paraId="266FDF22" w14:textId="77777777" w:rsidR="009151EF" w:rsidRDefault="009151EF" w:rsidP="00B6066D">
    <w:pPr>
      <w:pStyle w:val="Intestazione"/>
      <w:jc w:val="right"/>
    </w:pPr>
  </w:p>
  <w:p w14:paraId="2CCFE95A" w14:textId="77777777" w:rsidR="009151EF" w:rsidRDefault="009151EF" w:rsidP="008747E0">
    <w:pPr>
      <w:pStyle w:val="Intestazione"/>
    </w:pPr>
  </w:p>
  <w:p w14:paraId="3F37FEE8" w14:textId="77777777" w:rsidR="009151EF" w:rsidRDefault="009151EF" w:rsidP="008747E0">
    <w:pPr>
      <w:pStyle w:val="Intestazione"/>
    </w:pPr>
  </w:p>
  <w:p w14:paraId="623AE29F" w14:textId="77777777" w:rsidR="009151EF" w:rsidRDefault="009151EF" w:rsidP="008747E0">
    <w:pPr>
      <w:pStyle w:val="Intestazione"/>
    </w:pPr>
    <w:r>
      <w:rPr>
        <w:noProof/>
        <w:lang w:val="da-DK" w:eastAsia="da-DK"/>
      </w:rPr>
      <w:drawing>
        <wp:anchor distT="0" distB="0" distL="114300" distR="114300" simplePos="0" relativeHeight="251658240" behindDoc="1" locked="0" layoutInCell="1" allowOverlap="1" wp14:anchorId="65D6309C" wp14:editId="6513BA65">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0814CD86" w14:textId="77777777" w:rsidR="009151EF" w:rsidRPr="00ED2A8D" w:rsidRDefault="009151EF" w:rsidP="008747E0">
    <w:pPr>
      <w:pStyle w:val="Intestazione"/>
    </w:pPr>
  </w:p>
  <w:p w14:paraId="211D4667" w14:textId="77777777" w:rsidR="009151EF" w:rsidRPr="00ED2A8D" w:rsidRDefault="009151EF" w:rsidP="001349DB">
    <w:pPr>
      <w:pStyle w:val="Intestazion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5973D" w14:textId="217DD221" w:rsidR="009151EF" w:rsidRDefault="009151EF">
    <w:pPr>
      <w:pStyle w:val="Intestazione"/>
    </w:pPr>
    <w:r>
      <w:rPr>
        <w:noProof/>
        <w:lang w:val="da-DK" w:eastAsia="da-DK"/>
      </w:rPr>
      <w:drawing>
        <wp:anchor distT="0" distB="0" distL="114300" distR="114300" simplePos="0" relativeHeight="251658246" behindDoc="1" locked="0" layoutInCell="1" allowOverlap="1" wp14:anchorId="7E826C72" wp14:editId="6C873FC8">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2B7F027" w14:textId="77777777" w:rsidR="009151EF" w:rsidRDefault="009151EF">
    <w:pPr>
      <w:pStyle w:val="Intestazione"/>
    </w:pPr>
  </w:p>
  <w:p w14:paraId="5584DEB6" w14:textId="77777777" w:rsidR="009151EF" w:rsidRDefault="009151EF">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7B3A5" w14:textId="1EC8BCDF" w:rsidR="009151EF" w:rsidRDefault="009151EF">
    <w:pPr>
      <w:pStyle w:val="Intestazione"/>
    </w:pPr>
    <w:r>
      <w:rPr>
        <w:noProof/>
      </w:rPr>
      <w:pict w14:anchorId="3725FD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49.6pt;height:269.75pt;rotation:315;z-index:-251658227;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91893" w14:textId="160288B0" w:rsidR="009151EF" w:rsidRPr="00ED2A8D" w:rsidRDefault="009151EF" w:rsidP="008747E0">
    <w:pPr>
      <w:pStyle w:val="Intestazione"/>
    </w:pPr>
    <w:r>
      <w:rPr>
        <w:noProof/>
        <w:lang w:val="da-DK" w:eastAsia="da-DK"/>
      </w:rPr>
      <w:drawing>
        <wp:anchor distT="0" distB="0" distL="114300" distR="114300" simplePos="0" relativeHeight="251658242" behindDoc="1" locked="0" layoutInCell="1" allowOverlap="1" wp14:anchorId="08D1801F" wp14:editId="682CD630">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600BABC" w14:textId="77777777" w:rsidR="009151EF" w:rsidRPr="00ED2A8D" w:rsidRDefault="009151EF" w:rsidP="008747E0">
    <w:pPr>
      <w:pStyle w:val="Intestazione"/>
    </w:pPr>
  </w:p>
  <w:p w14:paraId="75089789" w14:textId="77777777" w:rsidR="009151EF" w:rsidRDefault="009151EF" w:rsidP="008747E0">
    <w:pPr>
      <w:pStyle w:val="Intestazione"/>
    </w:pPr>
  </w:p>
  <w:p w14:paraId="65AA496B" w14:textId="77777777" w:rsidR="009151EF" w:rsidRDefault="009151EF" w:rsidP="008747E0">
    <w:pPr>
      <w:pStyle w:val="Intestazione"/>
    </w:pPr>
  </w:p>
  <w:p w14:paraId="50CF8861" w14:textId="77777777" w:rsidR="009151EF" w:rsidRDefault="009151EF" w:rsidP="008747E0">
    <w:pPr>
      <w:pStyle w:val="Intestazione"/>
    </w:pPr>
  </w:p>
  <w:p w14:paraId="44AFCA67" w14:textId="2454CA34" w:rsidR="009151EF" w:rsidRPr="00441393" w:rsidRDefault="009151EF" w:rsidP="00441393">
    <w:pPr>
      <w:pStyle w:val="Contents"/>
    </w:pPr>
    <w:r>
      <w:t xml:space="preserve">DOCUMENT </w:t>
    </w:r>
    <w:r w:rsidRPr="00AC5908">
      <w:t>REVISION</w:t>
    </w:r>
  </w:p>
  <w:p w14:paraId="26F4B11A" w14:textId="77777777" w:rsidR="009151EF" w:rsidRPr="00ED2A8D" w:rsidRDefault="009151EF" w:rsidP="008747E0">
    <w:pPr>
      <w:pStyle w:val="Intestazione"/>
    </w:pPr>
  </w:p>
  <w:p w14:paraId="143B0A90" w14:textId="77777777" w:rsidR="009151EF" w:rsidRPr="00AC33A2" w:rsidRDefault="009151EF" w:rsidP="0078486B">
    <w:pPr>
      <w:pStyle w:val="Intestazion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67D5D" w14:textId="67D62EA7" w:rsidR="009151EF" w:rsidRDefault="009151EF">
    <w:pPr>
      <w:pStyle w:val="Intestazione"/>
    </w:pPr>
    <w:r>
      <w:rPr>
        <w:noProof/>
      </w:rPr>
      <w:pict w14:anchorId="1B21E0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449.6pt;height:269.75pt;rotation:315;z-index:-2516582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C8904B" w14:textId="637423F4" w:rsidR="009151EF" w:rsidRDefault="009151EF">
    <w:pPr>
      <w:pStyle w:val="Intestazione"/>
    </w:pPr>
    <w:r>
      <w:rPr>
        <w:noProof/>
        <w:lang w:val="da-DK" w:eastAsia="da-DK"/>
      </w:rPr>
      <mc:AlternateContent>
        <mc:Choice Requires="wps">
          <w:drawing>
            <wp:anchor distT="0" distB="0" distL="114300" distR="114300" simplePos="0" relativeHeight="251658254" behindDoc="1" locked="0" layoutInCell="0" allowOverlap="1" wp14:anchorId="7DB731FB" wp14:editId="78057865">
              <wp:simplePos x="0" y="0"/>
              <wp:positionH relativeFrom="margin">
                <wp:align>center</wp:align>
              </wp:positionH>
              <wp:positionV relativeFrom="margin">
                <wp:align>center</wp:align>
              </wp:positionV>
              <wp:extent cx="5709920" cy="3425825"/>
              <wp:effectExtent l="0" t="1247775" r="0" b="71755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3C5246A" w14:textId="77777777" w:rsidR="009151EF" w:rsidRDefault="009151EF"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DB731FB" id="_x0000_t202" coordsize="21600,21600" o:spt="202" path="m,l,21600r21600,l21600,xe">
              <v:stroke joinstyle="miter"/>
              <v:path gradientshapeok="t" o:connecttype="rect"/>
            </v:shapetype>
            <v:shape id="Text Box 7" o:spid="_x0000_s1026" type="#_x0000_t202" style="position:absolute;margin-left:0;margin-top:0;width:449.6pt;height:269.75pt;rotation:-45;z-index:-25165822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" o:allowincell="f" filled="f" stroked="f">
              <v:stroke joinstyle="round"/>
              <o:lock v:ext="edit" shapetype="t"/>
              <v:textbox style="mso-fit-shape-to-text:t">
                <w:txbxContent>
                  <w:p w14:paraId="63C5246A" w14:textId="77777777" w:rsidR="009151EF" w:rsidRDefault="009151EF"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21387" w14:textId="799439C1" w:rsidR="009151EF" w:rsidRPr="006A06EF" w:rsidRDefault="009151EF" w:rsidP="008747E0">
    <w:pPr>
      <w:pStyle w:val="Intestazione"/>
    </w:pPr>
    <w:r>
      <w:rPr>
        <w:noProof/>
        <w:lang w:val="da-DK" w:eastAsia="da-DK"/>
      </w:rPr>
      <mc:AlternateContent>
        <mc:Choice Requires="wps">
          <w:drawing>
            <wp:anchor distT="0" distB="0" distL="114300" distR="114300" simplePos="0" relativeHeight="251658255" behindDoc="1" locked="0" layoutInCell="0" allowOverlap="1" wp14:anchorId="04E8B19B" wp14:editId="6DF244F9">
              <wp:simplePos x="0" y="0"/>
              <wp:positionH relativeFrom="margin">
                <wp:align>center</wp:align>
              </wp:positionH>
              <wp:positionV relativeFrom="margin">
                <wp:align>center</wp:align>
              </wp:positionV>
              <wp:extent cx="5709920" cy="3425825"/>
              <wp:effectExtent l="0" t="1247775" r="0" b="7175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B0E329C" w14:textId="77777777" w:rsidR="009151EF" w:rsidRDefault="009151EF"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4E8B19B" id="_x0000_t202" coordsize="21600,21600" o:spt="202" path="m,l,21600r21600,l21600,xe">
              <v:stroke joinstyle="miter"/>
              <v:path gradientshapeok="t" o:connecttype="rect"/>
            </v:shapetype>
            <v:shape id="Text Box 3" o:spid="_x0000_s1027" type="#_x0000_t202" style="position:absolute;margin-left:0;margin-top:0;width:449.6pt;height:269.75pt;rotation:-45;z-index:-251658225;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" o:allowincell="f" filled="f" stroked="f">
              <v:stroke joinstyle="round"/>
              <o:lock v:ext="edit" shapetype="t"/>
              <v:textbox style="mso-fit-shape-to-text:t">
                <w:txbxContent>
                  <w:p w14:paraId="7B0E329C" w14:textId="77777777" w:rsidR="009151EF" w:rsidRDefault="009151EF" w:rsidP="00CB56A9">
                    <w:pPr>
                      <w:jc w:val="center"/>
                      <w:rPr>
                        <w:sz w:val="24"/>
                        <w:szCs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Pr>
        <w:noProof/>
        <w:lang w:val="da-DK" w:eastAsia="da-DK"/>
      </w:rPr>
      <w:drawing>
        <wp:anchor distT="0" distB="0" distL="114300" distR="114300" simplePos="0" relativeHeight="251658245" behindDoc="1" locked="0" layoutInCell="1" allowOverlap="1" wp14:anchorId="024CF11B" wp14:editId="5CCA5AF8">
          <wp:simplePos x="0" y="0"/>
          <wp:positionH relativeFrom="page">
            <wp:posOffset>6840855</wp:posOffset>
          </wp:positionH>
          <wp:positionV relativeFrom="page">
            <wp:posOffset>0</wp:posOffset>
          </wp:positionV>
          <wp:extent cx="720000" cy="720000"/>
          <wp:effectExtent l="0" t="0" r="4445" b="4445"/>
          <wp:wrapNone/>
          <wp:docPr id="2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741DFF" w14:textId="7A427AF6" w:rsidR="009151EF" w:rsidRPr="00ED2A8D" w:rsidRDefault="009151EF" w:rsidP="00C716E5">
    <w:pPr>
      <w:pStyle w:val="Intestazione"/>
    </w:pPr>
    <w:r>
      <w:rPr>
        <w:noProof/>
        <w:lang w:val="da-DK" w:eastAsia="da-DK"/>
      </w:rPr>
      <w:drawing>
        <wp:anchor distT="0" distB="0" distL="114300" distR="114300" simplePos="0" relativeHeight="251658249" behindDoc="1" locked="0" layoutInCell="1" allowOverlap="1" wp14:anchorId="07C4A112" wp14:editId="1D63D60E">
          <wp:simplePos x="0" y="0"/>
          <wp:positionH relativeFrom="page">
            <wp:posOffset>6840855</wp:posOffset>
          </wp:positionH>
          <wp:positionV relativeFrom="page">
            <wp:posOffset>0</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60AFA6A9" w14:textId="77777777" w:rsidR="009151EF" w:rsidRPr="00ED2A8D" w:rsidRDefault="009151EF" w:rsidP="00C716E5">
    <w:pPr>
      <w:pStyle w:val="Intestazione"/>
    </w:pPr>
  </w:p>
  <w:p w14:paraId="4D99984E" w14:textId="77777777" w:rsidR="009151EF" w:rsidRDefault="009151EF" w:rsidP="00C716E5">
    <w:pPr>
      <w:pStyle w:val="Intestazione"/>
    </w:pPr>
  </w:p>
  <w:p w14:paraId="1874CC4B" w14:textId="77777777" w:rsidR="009151EF" w:rsidRDefault="009151EF" w:rsidP="00C716E5">
    <w:pPr>
      <w:pStyle w:val="Intestazione"/>
    </w:pPr>
  </w:p>
  <w:p w14:paraId="53CE188F" w14:textId="77777777" w:rsidR="009151EF" w:rsidRDefault="009151EF" w:rsidP="00C716E5">
    <w:pPr>
      <w:pStyle w:val="Intestazione"/>
    </w:pPr>
  </w:p>
  <w:p w14:paraId="24911273" w14:textId="77777777" w:rsidR="009151EF" w:rsidRPr="00441393" w:rsidRDefault="009151EF" w:rsidP="00C10AE9">
    <w:pPr>
      <w:pStyle w:val="Contents"/>
      <w:tabs>
        <w:tab w:val="left" w:pos="4080"/>
      </w:tabs>
    </w:pPr>
    <w:r>
      <w:t>CONTENTS</w:t>
    </w:r>
    <w:r>
      <w:tab/>
    </w:r>
  </w:p>
  <w:p w14:paraId="6C7D79DA" w14:textId="77777777" w:rsidR="009151EF" w:rsidRPr="00ED2A8D" w:rsidRDefault="009151EF" w:rsidP="00C716E5">
    <w:pPr>
      <w:pStyle w:val="Intestazione"/>
    </w:pPr>
  </w:p>
  <w:p w14:paraId="24B88341" w14:textId="77777777" w:rsidR="009151EF" w:rsidRPr="00AC33A2" w:rsidRDefault="009151EF" w:rsidP="00C716E5">
    <w:pPr>
      <w:pStyle w:val="Intestazione"/>
      <w:spacing w:line="140" w:lineRule="exact"/>
    </w:pPr>
  </w:p>
  <w:p w14:paraId="55900D2F" w14:textId="77777777" w:rsidR="009151EF" w:rsidRDefault="009151EF">
    <w:pPr>
      <w:pStyle w:val="Intestazione"/>
    </w:pPr>
    <w:r>
      <w:rPr>
        <w:noProof/>
        <w:lang w:val="da-DK" w:eastAsia="da-DK"/>
      </w:rPr>
      <w:drawing>
        <wp:anchor distT="0" distB="0" distL="114300" distR="114300" simplePos="0" relativeHeight="251658248" behindDoc="1" locked="0" layoutInCell="1" allowOverlap="1" wp14:anchorId="1A179880" wp14:editId="16422FEF">
          <wp:simplePos x="0" y="0"/>
          <wp:positionH relativeFrom="page">
            <wp:posOffset>6827653</wp:posOffset>
          </wp:positionH>
          <wp:positionV relativeFrom="page">
            <wp:posOffset>0</wp:posOffset>
          </wp:positionV>
          <wp:extent cx="720000" cy="720000"/>
          <wp:effectExtent l="0" t="0" r="4445" b="4445"/>
          <wp:wrapNone/>
          <wp:docPr id="2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Numeroelenco"/>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69A73B2"/>
    <w:multiLevelType w:val="hybridMultilevel"/>
    <w:tmpl w:val="946C7A0E"/>
    <w:lvl w:ilvl="0" w:tplc="0C090001">
      <w:start w:val="1"/>
      <w:numFmt w:val="bullet"/>
      <w:lvlText w:val=""/>
      <w:lvlJc w:val="left"/>
      <w:pPr>
        <w:ind w:left="766" w:hanging="360"/>
      </w:pPr>
      <w:rPr>
        <w:rFonts w:ascii="Symbol" w:hAnsi="Symbol" w:hint="default"/>
      </w:rPr>
    </w:lvl>
    <w:lvl w:ilvl="1" w:tplc="0C090003" w:tentative="1">
      <w:start w:val="1"/>
      <w:numFmt w:val="bullet"/>
      <w:lvlText w:val="o"/>
      <w:lvlJc w:val="left"/>
      <w:pPr>
        <w:ind w:left="1486" w:hanging="360"/>
      </w:pPr>
      <w:rPr>
        <w:rFonts w:ascii="Courier New" w:hAnsi="Courier New" w:cs="Courier New" w:hint="default"/>
      </w:rPr>
    </w:lvl>
    <w:lvl w:ilvl="2" w:tplc="0C090005" w:tentative="1">
      <w:start w:val="1"/>
      <w:numFmt w:val="bullet"/>
      <w:lvlText w:val=""/>
      <w:lvlJc w:val="left"/>
      <w:pPr>
        <w:ind w:left="2206" w:hanging="360"/>
      </w:pPr>
      <w:rPr>
        <w:rFonts w:ascii="Wingdings" w:hAnsi="Wingdings" w:hint="default"/>
      </w:rPr>
    </w:lvl>
    <w:lvl w:ilvl="3" w:tplc="0C090001" w:tentative="1">
      <w:start w:val="1"/>
      <w:numFmt w:val="bullet"/>
      <w:lvlText w:val=""/>
      <w:lvlJc w:val="left"/>
      <w:pPr>
        <w:ind w:left="2926" w:hanging="360"/>
      </w:pPr>
      <w:rPr>
        <w:rFonts w:ascii="Symbol" w:hAnsi="Symbol" w:hint="default"/>
      </w:rPr>
    </w:lvl>
    <w:lvl w:ilvl="4" w:tplc="0C090003" w:tentative="1">
      <w:start w:val="1"/>
      <w:numFmt w:val="bullet"/>
      <w:lvlText w:val="o"/>
      <w:lvlJc w:val="left"/>
      <w:pPr>
        <w:ind w:left="3646" w:hanging="360"/>
      </w:pPr>
      <w:rPr>
        <w:rFonts w:ascii="Courier New" w:hAnsi="Courier New" w:cs="Courier New" w:hint="default"/>
      </w:rPr>
    </w:lvl>
    <w:lvl w:ilvl="5" w:tplc="0C090005" w:tentative="1">
      <w:start w:val="1"/>
      <w:numFmt w:val="bullet"/>
      <w:lvlText w:val=""/>
      <w:lvlJc w:val="left"/>
      <w:pPr>
        <w:ind w:left="4366" w:hanging="360"/>
      </w:pPr>
      <w:rPr>
        <w:rFonts w:ascii="Wingdings" w:hAnsi="Wingdings" w:hint="default"/>
      </w:rPr>
    </w:lvl>
    <w:lvl w:ilvl="6" w:tplc="0C090001" w:tentative="1">
      <w:start w:val="1"/>
      <w:numFmt w:val="bullet"/>
      <w:lvlText w:val=""/>
      <w:lvlJc w:val="left"/>
      <w:pPr>
        <w:ind w:left="5086" w:hanging="360"/>
      </w:pPr>
      <w:rPr>
        <w:rFonts w:ascii="Symbol" w:hAnsi="Symbol" w:hint="default"/>
      </w:rPr>
    </w:lvl>
    <w:lvl w:ilvl="7" w:tplc="0C090003" w:tentative="1">
      <w:start w:val="1"/>
      <w:numFmt w:val="bullet"/>
      <w:lvlText w:val="o"/>
      <w:lvlJc w:val="left"/>
      <w:pPr>
        <w:ind w:left="5806" w:hanging="360"/>
      </w:pPr>
      <w:rPr>
        <w:rFonts w:ascii="Courier New" w:hAnsi="Courier New" w:cs="Courier New" w:hint="default"/>
      </w:rPr>
    </w:lvl>
    <w:lvl w:ilvl="8" w:tplc="0C090005" w:tentative="1">
      <w:start w:val="1"/>
      <w:numFmt w:val="bullet"/>
      <w:lvlText w:val=""/>
      <w:lvlJc w:val="left"/>
      <w:pPr>
        <w:ind w:left="6526" w:hanging="360"/>
      </w:pPr>
      <w:rPr>
        <w:rFonts w:ascii="Wingdings" w:hAnsi="Wingdings" w:hint="default"/>
      </w:rPr>
    </w:lvl>
  </w:abstractNum>
  <w:abstractNum w:abstractNumId="12" w15:restartNumberingAfterBreak="0">
    <w:nsid w:val="084D10B1"/>
    <w:multiLevelType w:val="hybridMultilevel"/>
    <w:tmpl w:val="262E19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9AD7551"/>
    <w:multiLevelType w:val="multilevel"/>
    <w:tmpl w:val="E66C5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EC10F5"/>
    <w:multiLevelType w:val="multilevel"/>
    <w:tmpl w:val="8B84F148"/>
    <w:lvl w:ilvl="0">
      <w:start w:val="1"/>
      <w:numFmt w:val="decimal"/>
      <w:lvlText w:val="%1."/>
      <w:lvlJc w:val="left"/>
      <w:pPr>
        <w:ind w:left="709" w:hanging="709"/>
      </w:pPr>
      <w:rPr>
        <w:rFonts w:hint="default"/>
        <w:color w:val="407EDA"/>
      </w:rPr>
    </w:lvl>
    <w:lvl w:ilvl="1">
      <w:start w:val="1"/>
      <w:numFmt w:val="decimal"/>
      <w:lvlText w:val="%1.%2."/>
      <w:lvlJc w:val="left"/>
      <w:pPr>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EE46B26"/>
    <w:multiLevelType w:val="hybridMultilevel"/>
    <w:tmpl w:val="5420DCBA"/>
    <w:lvl w:ilvl="0" w:tplc="0C090003">
      <w:start w:val="1"/>
      <w:numFmt w:val="bullet"/>
      <w:lvlText w:val="o"/>
      <w:lvlJc w:val="left"/>
      <w:pPr>
        <w:ind w:left="1207" w:hanging="360"/>
      </w:pPr>
      <w:rPr>
        <w:rFonts w:ascii="Courier New" w:hAnsi="Courier New" w:cs="Courier New" w:hint="default"/>
      </w:rPr>
    </w:lvl>
    <w:lvl w:ilvl="1" w:tplc="0C090003" w:tentative="1">
      <w:start w:val="1"/>
      <w:numFmt w:val="bullet"/>
      <w:lvlText w:val="o"/>
      <w:lvlJc w:val="left"/>
      <w:pPr>
        <w:ind w:left="1927" w:hanging="360"/>
      </w:pPr>
      <w:rPr>
        <w:rFonts w:ascii="Courier New" w:hAnsi="Courier New" w:cs="Courier New" w:hint="default"/>
      </w:rPr>
    </w:lvl>
    <w:lvl w:ilvl="2" w:tplc="0C090005" w:tentative="1">
      <w:start w:val="1"/>
      <w:numFmt w:val="bullet"/>
      <w:lvlText w:val=""/>
      <w:lvlJc w:val="left"/>
      <w:pPr>
        <w:ind w:left="2647" w:hanging="360"/>
      </w:pPr>
      <w:rPr>
        <w:rFonts w:ascii="Wingdings" w:hAnsi="Wingdings" w:hint="default"/>
      </w:rPr>
    </w:lvl>
    <w:lvl w:ilvl="3" w:tplc="0C090001" w:tentative="1">
      <w:start w:val="1"/>
      <w:numFmt w:val="bullet"/>
      <w:lvlText w:val=""/>
      <w:lvlJc w:val="left"/>
      <w:pPr>
        <w:ind w:left="3367" w:hanging="360"/>
      </w:pPr>
      <w:rPr>
        <w:rFonts w:ascii="Symbol" w:hAnsi="Symbol" w:hint="default"/>
      </w:rPr>
    </w:lvl>
    <w:lvl w:ilvl="4" w:tplc="0C090003" w:tentative="1">
      <w:start w:val="1"/>
      <w:numFmt w:val="bullet"/>
      <w:lvlText w:val="o"/>
      <w:lvlJc w:val="left"/>
      <w:pPr>
        <w:ind w:left="4087" w:hanging="360"/>
      </w:pPr>
      <w:rPr>
        <w:rFonts w:ascii="Courier New" w:hAnsi="Courier New" w:cs="Courier New" w:hint="default"/>
      </w:rPr>
    </w:lvl>
    <w:lvl w:ilvl="5" w:tplc="0C090005" w:tentative="1">
      <w:start w:val="1"/>
      <w:numFmt w:val="bullet"/>
      <w:lvlText w:val=""/>
      <w:lvlJc w:val="left"/>
      <w:pPr>
        <w:ind w:left="4807" w:hanging="360"/>
      </w:pPr>
      <w:rPr>
        <w:rFonts w:ascii="Wingdings" w:hAnsi="Wingdings" w:hint="default"/>
      </w:rPr>
    </w:lvl>
    <w:lvl w:ilvl="6" w:tplc="0C090001" w:tentative="1">
      <w:start w:val="1"/>
      <w:numFmt w:val="bullet"/>
      <w:lvlText w:val=""/>
      <w:lvlJc w:val="left"/>
      <w:pPr>
        <w:ind w:left="5527" w:hanging="360"/>
      </w:pPr>
      <w:rPr>
        <w:rFonts w:ascii="Symbol" w:hAnsi="Symbol" w:hint="default"/>
      </w:rPr>
    </w:lvl>
    <w:lvl w:ilvl="7" w:tplc="0C090003" w:tentative="1">
      <w:start w:val="1"/>
      <w:numFmt w:val="bullet"/>
      <w:lvlText w:val="o"/>
      <w:lvlJc w:val="left"/>
      <w:pPr>
        <w:ind w:left="6247" w:hanging="360"/>
      </w:pPr>
      <w:rPr>
        <w:rFonts w:ascii="Courier New" w:hAnsi="Courier New" w:cs="Courier New" w:hint="default"/>
      </w:rPr>
    </w:lvl>
    <w:lvl w:ilvl="8" w:tplc="0C090005" w:tentative="1">
      <w:start w:val="1"/>
      <w:numFmt w:val="bullet"/>
      <w:lvlText w:val=""/>
      <w:lvlJc w:val="left"/>
      <w:pPr>
        <w:ind w:left="6967" w:hanging="360"/>
      </w:pPr>
      <w:rPr>
        <w:rFonts w:ascii="Wingdings" w:hAnsi="Wingdings" w:hint="default"/>
      </w:rPr>
    </w:lvl>
  </w:abstractNum>
  <w:abstractNum w:abstractNumId="17" w15:restartNumberingAfterBreak="0">
    <w:nsid w:val="1185486F"/>
    <w:multiLevelType w:val="hybridMultilevel"/>
    <w:tmpl w:val="25ACB78C"/>
    <w:lvl w:ilvl="0" w:tplc="040C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65" w:hanging="360"/>
      </w:pPr>
      <w:rPr>
        <w:rFonts w:ascii="Courier New" w:hAnsi="Courier New" w:cs="Courier New" w:hint="default"/>
      </w:rPr>
    </w:lvl>
    <w:lvl w:ilvl="2" w:tplc="08090005" w:tentative="1">
      <w:start w:val="1"/>
      <w:numFmt w:val="bullet"/>
      <w:lvlText w:val=""/>
      <w:lvlJc w:val="left"/>
      <w:pPr>
        <w:ind w:left="655" w:hanging="360"/>
      </w:pPr>
      <w:rPr>
        <w:rFonts w:ascii="Wingdings" w:hAnsi="Wingdings" w:hint="default"/>
      </w:rPr>
    </w:lvl>
    <w:lvl w:ilvl="3" w:tplc="08090001" w:tentative="1">
      <w:start w:val="1"/>
      <w:numFmt w:val="bullet"/>
      <w:lvlText w:val=""/>
      <w:lvlJc w:val="left"/>
      <w:pPr>
        <w:ind w:left="1375" w:hanging="360"/>
      </w:pPr>
      <w:rPr>
        <w:rFonts w:ascii="Symbol" w:hAnsi="Symbol" w:hint="default"/>
      </w:rPr>
    </w:lvl>
    <w:lvl w:ilvl="4" w:tplc="08090003" w:tentative="1">
      <w:start w:val="1"/>
      <w:numFmt w:val="bullet"/>
      <w:lvlText w:val="o"/>
      <w:lvlJc w:val="left"/>
      <w:pPr>
        <w:ind w:left="2095" w:hanging="360"/>
      </w:pPr>
      <w:rPr>
        <w:rFonts w:ascii="Courier New" w:hAnsi="Courier New" w:cs="Courier New" w:hint="default"/>
      </w:rPr>
    </w:lvl>
    <w:lvl w:ilvl="5" w:tplc="08090005" w:tentative="1">
      <w:start w:val="1"/>
      <w:numFmt w:val="bullet"/>
      <w:lvlText w:val=""/>
      <w:lvlJc w:val="left"/>
      <w:pPr>
        <w:ind w:left="2815" w:hanging="360"/>
      </w:pPr>
      <w:rPr>
        <w:rFonts w:ascii="Wingdings" w:hAnsi="Wingdings" w:hint="default"/>
      </w:rPr>
    </w:lvl>
    <w:lvl w:ilvl="6" w:tplc="08090001" w:tentative="1">
      <w:start w:val="1"/>
      <w:numFmt w:val="bullet"/>
      <w:lvlText w:val=""/>
      <w:lvlJc w:val="left"/>
      <w:pPr>
        <w:ind w:left="3535" w:hanging="360"/>
      </w:pPr>
      <w:rPr>
        <w:rFonts w:ascii="Symbol" w:hAnsi="Symbol" w:hint="default"/>
      </w:rPr>
    </w:lvl>
    <w:lvl w:ilvl="7" w:tplc="08090003" w:tentative="1">
      <w:start w:val="1"/>
      <w:numFmt w:val="bullet"/>
      <w:lvlText w:val="o"/>
      <w:lvlJc w:val="left"/>
      <w:pPr>
        <w:ind w:left="4255" w:hanging="360"/>
      </w:pPr>
      <w:rPr>
        <w:rFonts w:ascii="Courier New" w:hAnsi="Courier New" w:cs="Courier New" w:hint="default"/>
      </w:rPr>
    </w:lvl>
    <w:lvl w:ilvl="8" w:tplc="08090005" w:tentative="1">
      <w:start w:val="1"/>
      <w:numFmt w:val="bullet"/>
      <w:lvlText w:val=""/>
      <w:lvlJc w:val="left"/>
      <w:pPr>
        <w:ind w:left="4975" w:hanging="360"/>
      </w:pPr>
      <w:rPr>
        <w:rFonts w:ascii="Wingdings" w:hAnsi="Wingdings" w:hint="default"/>
      </w:rPr>
    </w:lvl>
  </w:abstractNum>
  <w:abstractNum w:abstractNumId="18" w15:restartNumberingAfterBreak="0">
    <w:nsid w:val="1213224F"/>
    <w:multiLevelType w:val="hybridMultilevel"/>
    <w:tmpl w:val="EB305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24A47F3"/>
    <w:multiLevelType w:val="hybridMultilevel"/>
    <w:tmpl w:val="061CDCC4"/>
    <w:lvl w:ilvl="0" w:tplc="040C0003">
      <w:start w:val="1"/>
      <w:numFmt w:val="bullet"/>
      <w:lvlText w:val="o"/>
      <w:lvlJc w:val="left"/>
      <w:pPr>
        <w:ind w:left="1865"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D">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2" w15:restartNumberingAfterBreak="0">
    <w:nsid w:val="15290AB4"/>
    <w:multiLevelType w:val="hybridMultilevel"/>
    <w:tmpl w:val="89C236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24"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AC6651A"/>
    <w:multiLevelType w:val="hybridMultilevel"/>
    <w:tmpl w:val="D06C5A6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1AF149CA"/>
    <w:multiLevelType w:val="hybridMultilevel"/>
    <w:tmpl w:val="D040A5AC"/>
    <w:lvl w:ilvl="0" w:tplc="6436F9C6">
      <w:numFmt w:val="bullet"/>
      <w:lvlText w:val="•"/>
      <w:lvlJc w:val="left"/>
      <w:pPr>
        <w:ind w:left="360" w:hanging="360"/>
      </w:pPr>
      <w:rPr>
        <w:rFonts w:ascii="Calibri" w:eastAsiaTheme="minorHAnsi" w:hAnsi="Calibri" w:cs="Calibri" w:hint="default"/>
        <w:color w:val="00558C"/>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1E1721A7"/>
    <w:multiLevelType w:val="hybridMultilevel"/>
    <w:tmpl w:val="9BBAD29C"/>
    <w:lvl w:ilvl="0" w:tplc="8242A504">
      <w:numFmt w:val="bullet"/>
      <w:lvlText w:val="•"/>
      <w:lvlJc w:val="left"/>
      <w:pPr>
        <w:ind w:left="473" w:hanging="360"/>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30"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1E8F1DAC"/>
    <w:multiLevelType w:val="hybridMultilevel"/>
    <w:tmpl w:val="07FEF9AA"/>
    <w:lvl w:ilvl="0" w:tplc="8242A504">
      <w:numFmt w:val="bullet"/>
      <w:lvlText w:val="•"/>
      <w:lvlJc w:val="left"/>
      <w:pPr>
        <w:ind w:left="360" w:hanging="360"/>
      </w:pPr>
      <w:rPr>
        <w:rFonts w:ascii="Calibri" w:eastAsiaTheme="minorHAnsi"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1ECA6BB4"/>
    <w:multiLevelType w:val="hybridMultilevel"/>
    <w:tmpl w:val="85964246"/>
    <w:lvl w:ilvl="0" w:tplc="08090001">
      <w:start w:val="1"/>
      <w:numFmt w:val="bullet"/>
      <w:lvlText w:val=""/>
      <w:lvlJc w:val="left"/>
      <w:pPr>
        <w:ind w:left="1145" w:hanging="360"/>
      </w:pPr>
      <w:rPr>
        <w:rFonts w:ascii="Symbol" w:hAnsi="Symbol"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3" w15:restartNumberingAfterBreak="0">
    <w:nsid w:val="20F75E82"/>
    <w:multiLevelType w:val="hybridMultilevel"/>
    <w:tmpl w:val="CE6A3D0A"/>
    <w:lvl w:ilvl="0" w:tplc="8242A504">
      <w:numFmt w:val="bullet"/>
      <w:lvlText w:val="•"/>
      <w:lvlJc w:val="left"/>
      <w:pPr>
        <w:ind w:left="833" w:hanging="360"/>
      </w:pPr>
      <w:rPr>
        <w:rFonts w:ascii="Calibri" w:eastAsiaTheme="minorHAnsi" w:hAnsi="Calibri" w:cs="Calibri"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4" w15:restartNumberingAfterBreak="0">
    <w:nsid w:val="224B44F4"/>
    <w:multiLevelType w:val="hybridMultilevel"/>
    <w:tmpl w:val="F2F68B4E"/>
    <w:lvl w:ilvl="0" w:tplc="8F040B5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4452BB4"/>
    <w:multiLevelType w:val="hybridMultilevel"/>
    <w:tmpl w:val="A394EEE8"/>
    <w:lvl w:ilvl="0" w:tplc="040C0003">
      <w:start w:val="1"/>
      <w:numFmt w:val="bullet"/>
      <w:lvlText w:val="o"/>
      <w:lvlJc w:val="left"/>
      <w:pPr>
        <w:ind w:left="1865"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254A4879"/>
    <w:multiLevelType w:val="multilevel"/>
    <w:tmpl w:val="04090023"/>
    <w:styleLink w:val="ArticoloSezione"/>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25933E10"/>
    <w:multiLevelType w:val="hybridMultilevel"/>
    <w:tmpl w:val="4BFA035E"/>
    <w:lvl w:ilvl="0" w:tplc="08090001">
      <w:start w:val="1"/>
      <w:numFmt w:val="bullet"/>
      <w:lvlText w:val=""/>
      <w:lvlJc w:val="left"/>
      <w:pPr>
        <w:ind w:left="833" w:hanging="360"/>
      </w:pPr>
      <w:rPr>
        <w:rFonts w:ascii="Symbol" w:hAnsi="Symbol"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39" w15:restartNumberingAfterBreak="0">
    <w:nsid w:val="25FE2CC3"/>
    <w:multiLevelType w:val="hybridMultilevel"/>
    <w:tmpl w:val="EEF603B4"/>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40"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95D0643"/>
    <w:multiLevelType w:val="hybridMultilevel"/>
    <w:tmpl w:val="EEDC07EE"/>
    <w:lvl w:ilvl="0" w:tplc="040C0003">
      <w:start w:val="1"/>
      <w:numFmt w:val="bullet"/>
      <w:lvlText w:val="o"/>
      <w:lvlJc w:val="left"/>
      <w:pPr>
        <w:ind w:left="1865" w:hanging="360"/>
      </w:pPr>
      <w:rPr>
        <w:rFonts w:ascii="Courier New" w:hAnsi="Courier New" w:cs="Courier New" w:hint="default"/>
      </w:rPr>
    </w:lvl>
    <w:lvl w:ilvl="1" w:tplc="0809000D">
      <w:start w:val="1"/>
      <w:numFmt w:val="bullet"/>
      <w:lvlText w:val=""/>
      <w:lvlJc w:val="left"/>
      <w:pPr>
        <w:ind w:left="1440" w:hanging="360"/>
      </w:pPr>
      <w:rPr>
        <w:rFonts w:ascii="Wingdings" w:hAnsi="Wingdings" w:hint="default"/>
      </w:rPr>
    </w:lvl>
    <w:lvl w:ilvl="2" w:tplc="0809000D">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34431B47"/>
    <w:multiLevelType w:val="hybridMultilevel"/>
    <w:tmpl w:val="32287D4E"/>
    <w:lvl w:ilvl="0" w:tplc="08090003">
      <w:start w:val="1"/>
      <w:numFmt w:val="bullet"/>
      <w:lvlText w:val="o"/>
      <w:lvlJc w:val="left"/>
      <w:pPr>
        <w:ind w:left="1133" w:hanging="425"/>
      </w:pPr>
      <w:rPr>
        <w:rFonts w:ascii="Courier New" w:hAnsi="Courier New" w:cs="Courier New" w:hint="default"/>
        <w:color w:val="00558C"/>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8"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6440C30"/>
    <w:multiLevelType w:val="hybridMultilevel"/>
    <w:tmpl w:val="598A7E02"/>
    <w:lvl w:ilvl="0" w:tplc="040C0003">
      <w:start w:val="1"/>
      <w:numFmt w:val="bullet"/>
      <w:lvlText w:val="o"/>
      <w:lvlJc w:val="left"/>
      <w:pPr>
        <w:ind w:left="1865"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3EA046CD"/>
    <w:multiLevelType w:val="hybridMultilevel"/>
    <w:tmpl w:val="38C073A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42364E19"/>
    <w:multiLevelType w:val="hybridMultilevel"/>
    <w:tmpl w:val="F4C26918"/>
    <w:lvl w:ilvl="0" w:tplc="9F702E7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7FF5827"/>
    <w:multiLevelType w:val="hybridMultilevel"/>
    <w:tmpl w:val="1068D40A"/>
    <w:lvl w:ilvl="0" w:tplc="040C0003">
      <w:start w:val="1"/>
      <w:numFmt w:val="bullet"/>
      <w:lvlText w:val="o"/>
      <w:lvlJc w:val="left"/>
      <w:pPr>
        <w:ind w:left="3370" w:hanging="360"/>
      </w:pPr>
      <w:rPr>
        <w:rFonts w:ascii="Courier New" w:hAnsi="Courier New" w:cs="Courier New" w:hint="default"/>
      </w:rPr>
    </w:lvl>
    <w:lvl w:ilvl="1" w:tplc="08090003" w:tentative="1">
      <w:start w:val="1"/>
      <w:numFmt w:val="bullet"/>
      <w:lvlText w:val="o"/>
      <w:lvlJc w:val="left"/>
      <w:pPr>
        <w:ind w:left="2945" w:hanging="360"/>
      </w:pPr>
      <w:rPr>
        <w:rFonts w:ascii="Courier New" w:hAnsi="Courier New" w:cs="Courier New" w:hint="default"/>
      </w:rPr>
    </w:lvl>
    <w:lvl w:ilvl="2" w:tplc="08090005">
      <w:start w:val="1"/>
      <w:numFmt w:val="bullet"/>
      <w:lvlText w:val=""/>
      <w:lvlJc w:val="left"/>
      <w:pPr>
        <w:ind w:left="3665" w:hanging="360"/>
      </w:pPr>
      <w:rPr>
        <w:rFonts w:ascii="Wingdings" w:hAnsi="Wingdings" w:hint="default"/>
      </w:rPr>
    </w:lvl>
    <w:lvl w:ilvl="3" w:tplc="08090001" w:tentative="1">
      <w:start w:val="1"/>
      <w:numFmt w:val="bullet"/>
      <w:lvlText w:val=""/>
      <w:lvlJc w:val="left"/>
      <w:pPr>
        <w:ind w:left="4385" w:hanging="360"/>
      </w:pPr>
      <w:rPr>
        <w:rFonts w:ascii="Symbol" w:hAnsi="Symbol" w:hint="default"/>
      </w:rPr>
    </w:lvl>
    <w:lvl w:ilvl="4" w:tplc="08090003" w:tentative="1">
      <w:start w:val="1"/>
      <w:numFmt w:val="bullet"/>
      <w:lvlText w:val="o"/>
      <w:lvlJc w:val="left"/>
      <w:pPr>
        <w:ind w:left="5105" w:hanging="360"/>
      </w:pPr>
      <w:rPr>
        <w:rFonts w:ascii="Courier New" w:hAnsi="Courier New" w:cs="Courier New" w:hint="default"/>
      </w:rPr>
    </w:lvl>
    <w:lvl w:ilvl="5" w:tplc="08090005" w:tentative="1">
      <w:start w:val="1"/>
      <w:numFmt w:val="bullet"/>
      <w:lvlText w:val=""/>
      <w:lvlJc w:val="left"/>
      <w:pPr>
        <w:ind w:left="5825" w:hanging="360"/>
      </w:pPr>
      <w:rPr>
        <w:rFonts w:ascii="Wingdings" w:hAnsi="Wingdings" w:hint="default"/>
      </w:rPr>
    </w:lvl>
    <w:lvl w:ilvl="6" w:tplc="08090001" w:tentative="1">
      <w:start w:val="1"/>
      <w:numFmt w:val="bullet"/>
      <w:lvlText w:val=""/>
      <w:lvlJc w:val="left"/>
      <w:pPr>
        <w:ind w:left="6545" w:hanging="360"/>
      </w:pPr>
      <w:rPr>
        <w:rFonts w:ascii="Symbol" w:hAnsi="Symbol" w:hint="default"/>
      </w:rPr>
    </w:lvl>
    <w:lvl w:ilvl="7" w:tplc="08090003" w:tentative="1">
      <w:start w:val="1"/>
      <w:numFmt w:val="bullet"/>
      <w:lvlText w:val="o"/>
      <w:lvlJc w:val="left"/>
      <w:pPr>
        <w:ind w:left="7265" w:hanging="360"/>
      </w:pPr>
      <w:rPr>
        <w:rFonts w:ascii="Courier New" w:hAnsi="Courier New" w:cs="Courier New" w:hint="default"/>
      </w:rPr>
    </w:lvl>
    <w:lvl w:ilvl="8" w:tplc="08090005" w:tentative="1">
      <w:start w:val="1"/>
      <w:numFmt w:val="bullet"/>
      <w:lvlText w:val=""/>
      <w:lvlJc w:val="left"/>
      <w:pPr>
        <w:ind w:left="7985" w:hanging="360"/>
      </w:pPr>
      <w:rPr>
        <w:rFonts w:ascii="Wingdings" w:hAnsi="Wingdings" w:hint="default"/>
      </w:rPr>
    </w:lvl>
  </w:abstractNum>
  <w:abstractNum w:abstractNumId="57"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59" w15:restartNumberingAfterBreak="0">
    <w:nsid w:val="4AC94ACC"/>
    <w:multiLevelType w:val="hybridMultilevel"/>
    <w:tmpl w:val="225EEF3C"/>
    <w:lvl w:ilvl="0" w:tplc="8242A504">
      <w:numFmt w:val="bullet"/>
      <w:lvlText w:val="•"/>
      <w:lvlJc w:val="left"/>
      <w:pPr>
        <w:ind w:left="833" w:hanging="360"/>
      </w:pPr>
      <w:rPr>
        <w:rFonts w:ascii="Calibri" w:eastAsiaTheme="minorHAnsi" w:hAnsi="Calibri" w:cs="Calibri" w:hint="default"/>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60" w15:restartNumberingAfterBreak="0">
    <w:nsid w:val="4C7E523C"/>
    <w:multiLevelType w:val="hybridMultilevel"/>
    <w:tmpl w:val="388A636C"/>
    <w:lvl w:ilvl="0" w:tplc="0C09000F">
      <w:start w:val="1"/>
      <w:numFmt w:val="decimal"/>
      <w:lvlText w:val="%1."/>
      <w:lvlJc w:val="left"/>
      <w:pPr>
        <w:ind w:left="3177" w:hanging="360"/>
      </w:pPr>
    </w:lvl>
    <w:lvl w:ilvl="1" w:tplc="0C090019" w:tentative="1">
      <w:start w:val="1"/>
      <w:numFmt w:val="lowerLetter"/>
      <w:lvlText w:val="%2."/>
      <w:lvlJc w:val="left"/>
      <w:pPr>
        <w:ind w:left="3897" w:hanging="360"/>
      </w:pPr>
    </w:lvl>
    <w:lvl w:ilvl="2" w:tplc="0C09001B" w:tentative="1">
      <w:start w:val="1"/>
      <w:numFmt w:val="lowerRoman"/>
      <w:lvlText w:val="%3."/>
      <w:lvlJc w:val="right"/>
      <w:pPr>
        <w:ind w:left="4617" w:hanging="180"/>
      </w:pPr>
    </w:lvl>
    <w:lvl w:ilvl="3" w:tplc="0C09000F" w:tentative="1">
      <w:start w:val="1"/>
      <w:numFmt w:val="decimal"/>
      <w:lvlText w:val="%4."/>
      <w:lvlJc w:val="left"/>
      <w:pPr>
        <w:ind w:left="5337" w:hanging="360"/>
      </w:pPr>
    </w:lvl>
    <w:lvl w:ilvl="4" w:tplc="0C090019" w:tentative="1">
      <w:start w:val="1"/>
      <w:numFmt w:val="lowerLetter"/>
      <w:lvlText w:val="%5."/>
      <w:lvlJc w:val="left"/>
      <w:pPr>
        <w:ind w:left="6057" w:hanging="360"/>
      </w:pPr>
    </w:lvl>
    <w:lvl w:ilvl="5" w:tplc="0C09001B" w:tentative="1">
      <w:start w:val="1"/>
      <w:numFmt w:val="lowerRoman"/>
      <w:lvlText w:val="%6."/>
      <w:lvlJc w:val="right"/>
      <w:pPr>
        <w:ind w:left="6777" w:hanging="180"/>
      </w:pPr>
    </w:lvl>
    <w:lvl w:ilvl="6" w:tplc="0C09000F" w:tentative="1">
      <w:start w:val="1"/>
      <w:numFmt w:val="decimal"/>
      <w:lvlText w:val="%7."/>
      <w:lvlJc w:val="left"/>
      <w:pPr>
        <w:ind w:left="7497" w:hanging="360"/>
      </w:pPr>
    </w:lvl>
    <w:lvl w:ilvl="7" w:tplc="0C090019" w:tentative="1">
      <w:start w:val="1"/>
      <w:numFmt w:val="lowerLetter"/>
      <w:lvlText w:val="%8."/>
      <w:lvlJc w:val="left"/>
      <w:pPr>
        <w:ind w:left="8217" w:hanging="360"/>
      </w:pPr>
    </w:lvl>
    <w:lvl w:ilvl="8" w:tplc="0C09001B" w:tentative="1">
      <w:start w:val="1"/>
      <w:numFmt w:val="lowerRoman"/>
      <w:lvlText w:val="%9."/>
      <w:lvlJc w:val="right"/>
      <w:pPr>
        <w:ind w:left="8937" w:hanging="180"/>
      </w:pPr>
    </w:lvl>
  </w:abstractNum>
  <w:abstractNum w:abstractNumId="61"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2" w15:restartNumberingAfterBreak="0">
    <w:nsid w:val="525D7B31"/>
    <w:multiLevelType w:val="hybridMultilevel"/>
    <w:tmpl w:val="C7E05308"/>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5"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5DCD4632"/>
    <w:multiLevelType w:val="hybridMultilevel"/>
    <w:tmpl w:val="69881DF8"/>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8" w15:restartNumberingAfterBreak="0">
    <w:nsid w:val="62576841"/>
    <w:multiLevelType w:val="hybridMultilevel"/>
    <w:tmpl w:val="75BABA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9" w15:restartNumberingAfterBreak="0">
    <w:nsid w:val="67AB4D84"/>
    <w:multiLevelType w:val="multilevel"/>
    <w:tmpl w:val="FFDC463E"/>
    <w:lvl w:ilvl="0">
      <w:start w:val="1"/>
      <w:numFmt w:val="decimal"/>
      <w:pStyle w:val="Titolo1"/>
      <w:lvlText w:val="%1."/>
      <w:lvlJc w:val="left"/>
      <w:pPr>
        <w:tabs>
          <w:tab w:val="num" w:pos="0"/>
        </w:tabs>
        <w:ind w:left="709" w:hanging="709"/>
      </w:pPr>
      <w:rPr>
        <w:rFonts w:asciiTheme="minorHAnsi" w:hAnsiTheme="minorHAnsi" w:hint="default"/>
        <w:b/>
        <w:i w:val="0"/>
        <w:color w:val="00558C"/>
        <w:sz w:val="28"/>
      </w:rPr>
    </w:lvl>
    <w:lvl w:ilvl="1">
      <w:start w:val="1"/>
      <w:numFmt w:val="decimal"/>
      <w:pStyle w:val="Titol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Titol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Titol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Titol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0" w15:restartNumberingAfterBreak="0">
    <w:nsid w:val="6BDD4185"/>
    <w:multiLevelType w:val="hybridMultilevel"/>
    <w:tmpl w:val="0CFC5E5E"/>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71"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72" w15:restartNumberingAfterBreak="0">
    <w:nsid w:val="6FF839C9"/>
    <w:multiLevelType w:val="hybridMultilevel"/>
    <w:tmpl w:val="28E685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71CA1253"/>
    <w:multiLevelType w:val="hybridMultilevel"/>
    <w:tmpl w:val="41BC28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15:restartNumberingAfterBreak="0">
    <w:nsid w:val="75F501FF"/>
    <w:multiLevelType w:val="hybridMultilevel"/>
    <w:tmpl w:val="730C00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5" w15:restartNumberingAfterBreak="0">
    <w:nsid w:val="76433B08"/>
    <w:multiLevelType w:val="hybridMultilevel"/>
    <w:tmpl w:val="A6048A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764E610F"/>
    <w:multiLevelType w:val="hybridMultilevel"/>
    <w:tmpl w:val="8C66CE5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0" w15:restartNumberingAfterBreak="0">
    <w:nsid w:val="7A1D7F42"/>
    <w:multiLevelType w:val="hybridMultilevel"/>
    <w:tmpl w:val="A2367FF4"/>
    <w:lvl w:ilvl="0" w:tplc="94146512">
      <w:start w:val="1"/>
      <w:numFmt w:val="bullet"/>
      <w:lvlText w:val=""/>
      <w:lvlJc w:val="left"/>
      <w:pPr>
        <w:ind w:left="473" w:hanging="360"/>
      </w:pPr>
      <w:rPr>
        <w:rFonts w:ascii="Symbol" w:hAnsi="Symbol" w:hint="default"/>
        <w:color w:val="00558C"/>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81" w15:restartNumberingAfterBreak="0">
    <w:nsid w:val="7B511729"/>
    <w:multiLevelType w:val="hybridMultilevel"/>
    <w:tmpl w:val="6BB22602"/>
    <w:lvl w:ilvl="0" w:tplc="0C090001">
      <w:start w:val="1"/>
      <w:numFmt w:val="bullet"/>
      <w:lvlText w:val=""/>
      <w:lvlJc w:val="left"/>
      <w:pPr>
        <w:ind w:left="714" w:hanging="360"/>
      </w:pPr>
      <w:rPr>
        <w:rFonts w:ascii="Symbol" w:hAnsi="Symbol" w:hint="default"/>
      </w:rPr>
    </w:lvl>
    <w:lvl w:ilvl="1" w:tplc="0C090003" w:tentative="1">
      <w:start w:val="1"/>
      <w:numFmt w:val="bullet"/>
      <w:lvlText w:val="o"/>
      <w:lvlJc w:val="left"/>
      <w:pPr>
        <w:ind w:left="1434" w:hanging="360"/>
      </w:pPr>
      <w:rPr>
        <w:rFonts w:ascii="Courier New" w:hAnsi="Courier New" w:cs="Courier New" w:hint="default"/>
      </w:rPr>
    </w:lvl>
    <w:lvl w:ilvl="2" w:tplc="0C090005" w:tentative="1">
      <w:start w:val="1"/>
      <w:numFmt w:val="bullet"/>
      <w:lvlText w:val=""/>
      <w:lvlJc w:val="left"/>
      <w:pPr>
        <w:ind w:left="2154" w:hanging="360"/>
      </w:pPr>
      <w:rPr>
        <w:rFonts w:ascii="Wingdings" w:hAnsi="Wingdings" w:hint="default"/>
      </w:rPr>
    </w:lvl>
    <w:lvl w:ilvl="3" w:tplc="0C090001" w:tentative="1">
      <w:start w:val="1"/>
      <w:numFmt w:val="bullet"/>
      <w:lvlText w:val=""/>
      <w:lvlJc w:val="left"/>
      <w:pPr>
        <w:ind w:left="2874" w:hanging="360"/>
      </w:pPr>
      <w:rPr>
        <w:rFonts w:ascii="Symbol" w:hAnsi="Symbol" w:hint="default"/>
      </w:rPr>
    </w:lvl>
    <w:lvl w:ilvl="4" w:tplc="0C090003" w:tentative="1">
      <w:start w:val="1"/>
      <w:numFmt w:val="bullet"/>
      <w:lvlText w:val="o"/>
      <w:lvlJc w:val="left"/>
      <w:pPr>
        <w:ind w:left="3594" w:hanging="360"/>
      </w:pPr>
      <w:rPr>
        <w:rFonts w:ascii="Courier New" w:hAnsi="Courier New" w:cs="Courier New" w:hint="default"/>
      </w:rPr>
    </w:lvl>
    <w:lvl w:ilvl="5" w:tplc="0C090005" w:tentative="1">
      <w:start w:val="1"/>
      <w:numFmt w:val="bullet"/>
      <w:lvlText w:val=""/>
      <w:lvlJc w:val="left"/>
      <w:pPr>
        <w:ind w:left="4314" w:hanging="360"/>
      </w:pPr>
      <w:rPr>
        <w:rFonts w:ascii="Wingdings" w:hAnsi="Wingdings" w:hint="default"/>
      </w:rPr>
    </w:lvl>
    <w:lvl w:ilvl="6" w:tplc="0C090001" w:tentative="1">
      <w:start w:val="1"/>
      <w:numFmt w:val="bullet"/>
      <w:lvlText w:val=""/>
      <w:lvlJc w:val="left"/>
      <w:pPr>
        <w:ind w:left="5034" w:hanging="360"/>
      </w:pPr>
      <w:rPr>
        <w:rFonts w:ascii="Symbol" w:hAnsi="Symbol" w:hint="default"/>
      </w:rPr>
    </w:lvl>
    <w:lvl w:ilvl="7" w:tplc="0C090003" w:tentative="1">
      <w:start w:val="1"/>
      <w:numFmt w:val="bullet"/>
      <w:lvlText w:val="o"/>
      <w:lvlJc w:val="left"/>
      <w:pPr>
        <w:ind w:left="5754" w:hanging="360"/>
      </w:pPr>
      <w:rPr>
        <w:rFonts w:ascii="Courier New" w:hAnsi="Courier New" w:cs="Courier New" w:hint="default"/>
      </w:rPr>
    </w:lvl>
    <w:lvl w:ilvl="8" w:tplc="0C090005" w:tentative="1">
      <w:start w:val="1"/>
      <w:numFmt w:val="bullet"/>
      <w:lvlText w:val=""/>
      <w:lvlJc w:val="left"/>
      <w:pPr>
        <w:ind w:left="6474" w:hanging="360"/>
      </w:pPr>
      <w:rPr>
        <w:rFonts w:ascii="Wingdings" w:hAnsi="Wingdings" w:hint="default"/>
      </w:rPr>
    </w:lvl>
  </w:abstractNum>
  <w:abstractNum w:abstractNumId="82" w15:restartNumberingAfterBreak="0">
    <w:nsid w:val="7B5A7DF0"/>
    <w:multiLevelType w:val="hybridMultilevel"/>
    <w:tmpl w:val="F48E7E02"/>
    <w:lvl w:ilvl="0" w:tplc="8242A504">
      <w:numFmt w:val="bullet"/>
      <w:lvlText w:val="•"/>
      <w:lvlJc w:val="left"/>
      <w:pPr>
        <w:ind w:left="698" w:hanging="58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3" w15:restartNumberingAfterBreak="0">
    <w:nsid w:val="7B6F3625"/>
    <w:multiLevelType w:val="hybridMultilevel"/>
    <w:tmpl w:val="C266648E"/>
    <w:lvl w:ilvl="0" w:tplc="1FBE1872">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84"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5" w15:restartNumberingAfterBreak="0">
    <w:nsid w:val="7D92141B"/>
    <w:multiLevelType w:val="hybridMultilevel"/>
    <w:tmpl w:val="241CA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7"/>
  </w:num>
  <w:num w:numId="2">
    <w:abstractNumId w:val="84"/>
  </w:num>
  <w:num w:numId="3">
    <w:abstractNumId w:val="21"/>
  </w:num>
  <w:num w:numId="4">
    <w:abstractNumId w:val="50"/>
  </w:num>
  <w:num w:numId="5">
    <w:abstractNumId w:val="23"/>
  </w:num>
  <w:num w:numId="6">
    <w:abstractNumId w:val="37"/>
  </w:num>
  <w:num w:numId="7">
    <w:abstractNumId w:val="52"/>
  </w:num>
  <w:num w:numId="8">
    <w:abstractNumId w:val="20"/>
  </w:num>
  <w:num w:numId="9">
    <w:abstractNumId w:val="35"/>
  </w:num>
  <w:num w:numId="10">
    <w:abstractNumId w:val="42"/>
  </w:num>
  <w:num w:numId="11">
    <w:abstractNumId w:val="14"/>
  </w:num>
  <w:num w:numId="12">
    <w:abstractNumId w:val="55"/>
  </w:num>
  <w:num w:numId="13">
    <w:abstractNumId w:val="7"/>
  </w:num>
  <w:num w:numId="14">
    <w:abstractNumId w:val="69"/>
  </w:num>
  <w:num w:numId="15">
    <w:abstractNumId w:val="77"/>
  </w:num>
  <w:num w:numId="16">
    <w:abstractNumId w:val="30"/>
  </w:num>
  <w:num w:numId="17">
    <w:abstractNumId w:val="26"/>
  </w:num>
  <w:num w:numId="18">
    <w:abstractNumId w:val="78"/>
  </w:num>
  <w:num w:numId="19">
    <w:abstractNumId w:val="51"/>
  </w:num>
  <w:num w:numId="20">
    <w:abstractNumId w:val="10"/>
  </w:num>
  <w:num w:numId="21">
    <w:abstractNumId w:val="25"/>
  </w:num>
  <w:num w:numId="22">
    <w:abstractNumId w:val="64"/>
  </w:num>
  <w:num w:numId="23">
    <w:abstractNumId w:val="24"/>
  </w:num>
  <w:num w:numId="24">
    <w:abstractNumId w:val="79"/>
  </w:num>
  <w:num w:numId="25">
    <w:abstractNumId w:val="9"/>
  </w:num>
  <w:num w:numId="26">
    <w:abstractNumId w:val="48"/>
  </w:num>
  <w:num w:numId="27">
    <w:abstractNumId w:val="40"/>
  </w:num>
  <w:num w:numId="28">
    <w:abstractNumId w:val="63"/>
  </w:num>
  <w:num w:numId="29">
    <w:abstractNumId w:val="65"/>
  </w:num>
  <w:num w:numId="30">
    <w:abstractNumId w:val="15"/>
  </w:num>
  <w:num w:numId="31">
    <w:abstractNumId w:val="60"/>
  </w:num>
  <w:num w:numId="32">
    <w:abstractNumId w:val="81"/>
  </w:num>
  <w:num w:numId="33">
    <w:abstractNumId w:val="83"/>
  </w:num>
  <w:num w:numId="34">
    <w:abstractNumId w:val="70"/>
  </w:num>
  <w:num w:numId="35">
    <w:abstractNumId w:val="66"/>
  </w:num>
  <w:num w:numId="36">
    <w:abstractNumId w:val="82"/>
  </w:num>
  <w:num w:numId="37">
    <w:abstractNumId w:val="38"/>
  </w:num>
  <w:num w:numId="38">
    <w:abstractNumId w:val="18"/>
  </w:num>
  <w:num w:numId="39">
    <w:abstractNumId w:val="59"/>
  </w:num>
  <w:num w:numId="40">
    <w:abstractNumId w:val="57"/>
  </w:num>
  <w:num w:numId="41">
    <w:abstractNumId w:val="57"/>
  </w:num>
  <w:num w:numId="42">
    <w:abstractNumId w:val="57"/>
  </w:num>
  <w:num w:numId="43">
    <w:abstractNumId w:val="16"/>
  </w:num>
  <w:num w:numId="44">
    <w:abstractNumId w:val="57"/>
  </w:num>
  <w:num w:numId="45">
    <w:abstractNumId w:val="22"/>
  </w:num>
  <w:num w:numId="46">
    <w:abstractNumId w:val="12"/>
  </w:num>
  <w:num w:numId="47">
    <w:abstractNumId w:val="47"/>
  </w:num>
  <w:num w:numId="48">
    <w:abstractNumId w:val="34"/>
  </w:num>
  <w:num w:numId="49">
    <w:abstractNumId w:val="57"/>
  </w:num>
  <w:num w:numId="50">
    <w:abstractNumId w:val="54"/>
  </w:num>
  <w:num w:numId="51">
    <w:abstractNumId w:val="29"/>
  </w:num>
  <w:num w:numId="52">
    <w:abstractNumId w:val="33"/>
  </w:num>
  <w:num w:numId="53">
    <w:abstractNumId w:val="57"/>
  </w:num>
  <w:num w:numId="54">
    <w:abstractNumId w:val="57"/>
  </w:num>
  <w:num w:numId="55">
    <w:abstractNumId w:val="57"/>
  </w:num>
  <w:num w:numId="56">
    <w:abstractNumId w:val="57"/>
  </w:num>
  <w:num w:numId="57">
    <w:abstractNumId w:val="32"/>
  </w:num>
  <w:num w:numId="58">
    <w:abstractNumId w:val="39"/>
  </w:num>
  <w:num w:numId="59">
    <w:abstractNumId w:val="72"/>
  </w:num>
  <w:num w:numId="60">
    <w:abstractNumId w:val="57"/>
  </w:num>
  <w:num w:numId="61">
    <w:abstractNumId w:val="31"/>
  </w:num>
  <w:num w:numId="62">
    <w:abstractNumId w:val="17"/>
  </w:num>
  <w:num w:numId="63">
    <w:abstractNumId w:val="56"/>
  </w:num>
  <w:num w:numId="64">
    <w:abstractNumId w:val="49"/>
  </w:num>
  <w:num w:numId="65">
    <w:abstractNumId w:val="36"/>
  </w:num>
  <w:num w:numId="66">
    <w:abstractNumId w:val="28"/>
  </w:num>
  <w:num w:numId="67">
    <w:abstractNumId w:val="19"/>
  </w:num>
  <w:num w:numId="68">
    <w:abstractNumId w:val="43"/>
  </w:num>
  <w:num w:numId="69">
    <w:abstractNumId w:val="41"/>
  </w:num>
  <w:num w:numId="70">
    <w:abstractNumId w:val="67"/>
  </w:num>
  <w:num w:numId="71">
    <w:abstractNumId w:val="46"/>
  </w:num>
  <w:num w:numId="72">
    <w:abstractNumId w:val="8"/>
  </w:num>
  <w:num w:numId="73">
    <w:abstractNumId w:val="2"/>
  </w:num>
  <w:num w:numId="74">
    <w:abstractNumId w:val="6"/>
  </w:num>
  <w:num w:numId="75">
    <w:abstractNumId w:val="5"/>
  </w:num>
  <w:num w:numId="76">
    <w:abstractNumId w:val="4"/>
  </w:num>
  <w:num w:numId="77">
    <w:abstractNumId w:val="3"/>
  </w:num>
  <w:num w:numId="78">
    <w:abstractNumId w:val="1"/>
  </w:num>
  <w:num w:numId="79">
    <w:abstractNumId w:val="0"/>
  </w:num>
  <w:num w:numId="80">
    <w:abstractNumId w:val="61"/>
  </w:num>
  <w:num w:numId="81">
    <w:abstractNumId w:val="71"/>
  </w:num>
  <w:num w:numId="82">
    <w:abstractNumId w:val="45"/>
  </w:num>
  <w:num w:numId="8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4"/>
  </w:num>
  <w:num w:numId="8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8"/>
  </w:num>
  <w:num w:numId="88">
    <w:abstractNumId w:val="80"/>
  </w:num>
  <w:num w:numId="89">
    <w:abstractNumId w:val="13"/>
  </w:num>
  <w:num w:numId="90">
    <w:abstractNumId w:val="74"/>
  </w:num>
  <w:num w:numId="91">
    <w:abstractNumId w:val="75"/>
  </w:num>
  <w:num w:numId="92">
    <w:abstractNumId w:val="62"/>
  </w:num>
  <w:num w:numId="93">
    <w:abstractNumId w:val="85"/>
  </w:num>
  <w:num w:numId="94">
    <w:abstractNumId w:val="11"/>
  </w:num>
  <w:num w:numId="95">
    <w:abstractNumId w:val="73"/>
  </w:num>
  <w:num w:numId="96">
    <w:abstractNumId w:val="53"/>
  </w:num>
  <w:num w:numId="97">
    <w:abstractNumId w:val="76"/>
  </w:num>
  <w:num w:numId="98">
    <w:abstractNumId w:val="68"/>
  </w:num>
  <w:num w:numId="99">
    <w:abstractNumId w:val="27"/>
  </w:num>
  <w:num w:numId="100">
    <w:abstractNumId w:val="69"/>
  </w:num>
  <w:num w:numId="101">
    <w:abstractNumId w:val="69"/>
  </w:num>
  <w:num w:numId="102">
    <w:abstractNumId w:val="69"/>
  </w:num>
  <w:num w:numId="103">
    <w:abstractNumId w:val="69"/>
  </w:num>
  <w:num w:numId="104">
    <w:abstractNumId w:val="69"/>
  </w:num>
  <w:num w:numId="105">
    <w:abstractNumId w:val="69"/>
  </w:num>
  <w:num w:numId="106">
    <w:abstractNumId w:val="69"/>
  </w:num>
  <w:num w:numId="107">
    <w:abstractNumId w:val="69"/>
  </w:num>
  <w:numIdMacAtCleanup w:val="10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NABENE Gian Luca (C.F.)">
    <w15:presenceInfo w15:providerId="AD" w15:userId="S-1-5-21-93478883-2128377767-1846952604-11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hideSpellingErrors/>
  <w:hideGrammaticalError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AU"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it-IT" w:vendorID="64" w:dllVersion="4096" w:nlCheck="1" w:checkStyle="0"/>
  <w:activeWritingStyle w:appName="MSWord" w:lang="en-GB" w:vendorID="2" w:dllVersion="6" w:checkStyle="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3NDE3tzSysDQ2MjNT0lEKTi0uzszPAykwrgUA/JgdsSwAAAA="/>
  </w:docVars>
  <w:rsids>
    <w:rsidRoot w:val="008A52DC"/>
    <w:rsid w:val="000020F9"/>
    <w:rsid w:val="00011381"/>
    <w:rsid w:val="000124DA"/>
    <w:rsid w:val="000136B9"/>
    <w:rsid w:val="00014311"/>
    <w:rsid w:val="00015D04"/>
    <w:rsid w:val="0001616D"/>
    <w:rsid w:val="00016839"/>
    <w:rsid w:val="000174F9"/>
    <w:rsid w:val="00017A86"/>
    <w:rsid w:val="00017B0C"/>
    <w:rsid w:val="00022F31"/>
    <w:rsid w:val="00023274"/>
    <w:rsid w:val="000249C2"/>
    <w:rsid w:val="000258F6"/>
    <w:rsid w:val="00026905"/>
    <w:rsid w:val="00030F00"/>
    <w:rsid w:val="0003449E"/>
    <w:rsid w:val="000379A7"/>
    <w:rsid w:val="00040ADF"/>
    <w:rsid w:val="00040EB8"/>
    <w:rsid w:val="000414E7"/>
    <w:rsid w:val="00041672"/>
    <w:rsid w:val="00050F02"/>
    <w:rsid w:val="000524D3"/>
    <w:rsid w:val="00052D85"/>
    <w:rsid w:val="00054372"/>
    <w:rsid w:val="00054406"/>
    <w:rsid w:val="0005449E"/>
    <w:rsid w:val="000544C6"/>
    <w:rsid w:val="00054C7D"/>
    <w:rsid w:val="00055938"/>
    <w:rsid w:val="0005619E"/>
    <w:rsid w:val="00057B6D"/>
    <w:rsid w:val="0006072F"/>
    <w:rsid w:val="00061083"/>
    <w:rsid w:val="00061781"/>
    <w:rsid w:val="00061A7B"/>
    <w:rsid w:val="00062874"/>
    <w:rsid w:val="0006310E"/>
    <w:rsid w:val="00063725"/>
    <w:rsid w:val="000669FA"/>
    <w:rsid w:val="000670A4"/>
    <w:rsid w:val="0007045C"/>
    <w:rsid w:val="000728F7"/>
    <w:rsid w:val="00073091"/>
    <w:rsid w:val="000741EC"/>
    <w:rsid w:val="00074CCD"/>
    <w:rsid w:val="00076958"/>
    <w:rsid w:val="000777DE"/>
    <w:rsid w:val="00080114"/>
    <w:rsid w:val="00082244"/>
    <w:rsid w:val="00082A43"/>
    <w:rsid w:val="00082C85"/>
    <w:rsid w:val="000839E1"/>
    <w:rsid w:val="00083CA7"/>
    <w:rsid w:val="00084B9D"/>
    <w:rsid w:val="000856C9"/>
    <w:rsid w:val="0008654C"/>
    <w:rsid w:val="00086C72"/>
    <w:rsid w:val="000904ED"/>
    <w:rsid w:val="00091545"/>
    <w:rsid w:val="000931B7"/>
    <w:rsid w:val="00094C91"/>
    <w:rsid w:val="00095439"/>
    <w:rsid w:val="00095FE2"/>
    <w:rsid w:val="00097E84"/>
    <w:rsid w:val="000A08AB"/>
    <w:rsid w:val="000A0946"/>
    <w:rsid w:val="000A27A8"/>
    <w:rsid w:val="000A28BA"/>
    <w:rsid w:val="000A59C0"/>
    <w:rsid w:val="000A62A3"/>
    <w:rsid w:val="000A66D4"/>
    <w:rsid w:val="000A71F8"/>
    <w:rsid w:val="000A761F"/>
    <w:rsid w:val="000B15A1"/>
    <w:rsid w:val="000B2356"/>
    <w:rsid w:val="000B44DB"/>
    <w:rsid w:val="000B5A93"/>
    <w:rsid w:val="000B73F8"/>
    <w:rsid w:val="000C18C3"/>
    <w:rsid w:val="000C3D03"/>
    <w:rsid w:val="000C597D"/>
    <w:rsid w:val="000C5BF7"/>
    <w:rsid w:val="000C711B"/>
    <w:rsid w:val="000D094C"/>
    <w:rsid w:val="000D1D15"/>
    <w:rsid w:val="000D2431"/>
    <w:rsid w:val="000D2472"/>
    <w:rsid w:val="000D3446"/>
    <w:rsid w:val="000D3F69"/>
    <w:rsid w:val="000D61B1"/>
    <w:rsid w:val="000E21CC"/>
    <w:rsid w:val="000E3954"/>
    <w:rsid w:val="000E3E52"/>
    <w:rsid w:val="000E4872"/>
    <w:rsid w:val="000E4E08"/>
    <w:rsid w:val="000E5A32"/>
    <w:rsid w:val="000E69AF"/>
    <w:rsid w:val="000F06D1"/>
    <w:rsid w:val="000F0F9F"/>
    <w:rsid w:val="000F3F22"/>
    <w:rsid w:val="000F3F43"/>
    <w:rsid w:val="000F58ED"/>
    <w:rsid w:val="000F62B4"/>
    <w:rsid w:val="000F6DA7"/>
    <w:rsid w:val="0010029F"/>
    <w:rsid w:val="00101801"/>
    <w:rsid w:val="00111C47"/>
    <w:rsid w:val="00111CC8"/>
    <w:rsid w:val="00113D5B"/>
    <w:rsid w:val="00113F8F"/>
    <w:rsid w:val="00121616"/>
    <w:rsid w:val="00122EC9"/>
    <w:rsid w:val="001273E2"/>
    <w:rsid w:val="00132268"/>
    <w:rsid w:val="00134594"/>
    <w:rsid w:val="001349DB"/>
    <w:rsid w:val="00134B86"/>
    <w:rsid w:val="0013548A"/>
    <w:rsid w:val="00135AEB"/>
    <w:rsid w:val="00135B9C"/>
    <w:rsid w:val="00136E58"/>
    <w:rsid w:val="00137A7B"/>
    <w:rsid w:val="0014060A"/>
    <w:rsid w:val="00143BFF"/>
    <w:rsid w:val="00144C44"/>
    <w:rsid w:val="001450BD"/>
    <w:rsid w:val="00145931"/>
    <w:rsid w:val="00146C9B"/>
    <w:rsid w:val="00146D85"/>
    <w:rsid w:val="00146E6E"/>
    <w:rsid w:val="00147878"/>
    <w:rsid w:val="0015252E"/>
    <w:rsid w:val="00152C46"/>
    <w:rsid w:val="0015356B"/>
    <w:rsid w:val="001542E7"/>
    <w:rsid w:val="001547F9"/>
    <w:rsid w:val="00154ACB"/>
    <w:rsid w:val="00154C91"/>
    <w:rsid w:val="00157329"/>
    <w:rsid w:val="001607D8"/>
    <w:rsid w:val="00160F03"/>
    <w:rsid w:val="00161325"/>
    <w:rsid w:val="00162612"/>
    <w:rsid w:val="001632CC"/>
    <w:rsid w:val="001635F3"/>
    <w:rsid w:val="00163B75"/>
    <w:rsid w:val="001640F4"/>
    <w:rsid w:val="00166348"/>
    <w:rsid w:val="00166C20"/>
    <w:rsid w:val="00167617"/>
    <w:rsid w:val="00170456"/>
    <w:rsid w:val="0017198A"/>
    <w:rsid w:val="00172D14"/>
    <w:rsid w:val="001741C0"/>
    <w:rsid w:val="001751B6"/>
    <w:rsid w:val="00176BB8"/>
    <w:rsid w:val="0018092C"/>
    <w:rsid w:val="00184427"/>
    <w:rsid w:val="0018477D"/>
    <w:rsid w:val="001875B1"/>
    <w:rsid w:val="001901BB"/>
    <w:rsid w:val="00190AC2"/>
    <w:rsid w:val="00191120"/>
    <w:rsid w:val="0019173E"/>
    <w:rsid w:val="001922C3"/>
    <w:rsid w:val="001A0977"/>
    <w:rsid w:val="001A1D2B"/>
    <w:rsid w:val="001A2DCA"/>
    <w:rsid w:val="001B06CA"/>
    <w:rsid w:val="001B13CD"/>
    <w:rsid w:val="001B223C"/>
    <w:rsid w:val="001B2A35"/>
    <w:rsid w:val="001B339A"/>
    <w:rsid w:val="001B3E4B"/>
    <w:rsid w:val="001B60A6"/>
    <w:rsid w:val="001B7F6E"/>
    <w:rsid w:val="001C3F68"/>
    <w:rsid w:val="001C650B"/>
    <w:rsid w:val="001C72B5"/>
    <w:rsid w:val="001C74F4"/>
    <w:rsid w:val="001C7769"/>
    <w:rsid w:val="001C77FB"/>
    <w:rsid w:val="001D1845"/>
    <w:rsid w:val="001D2B71"/>
    <w:rsid w:val="001D2E7A"/>
    <w:rsid w:val="001D3992"/>
    <w:rsid w:val="001D4754"/>
    <w:rsid w:val="001D4A3E"/>
    <w:rsid w:val="001D5180"/>
    <w:rsid w:val="001D6B36"/>
    <w:rsid w:val="001E07B4"/>
    <w:rsid w:val="001E3AEE"/>
    <w:rsid w:val="001E4063"/>
    <w:rsid w:val="001E416D"/>
    <w:rsid w:val="001E54BB"/>
    <w:rsid w:val="001E6F15"/>
    <w:rsid w:val="001E7F13"/>
    <w:rsid w:val="001F1A13"/>
    <w:rsid w:val="001F40BD"/>
    <w:rsid w:val="001F4E00"/>
    <w:rsid w:val="001F4EF8"/>
    <w:rsid w:val="001F5AB1"/>
    <w:rsid w:val="001F5B6B"/>
    <w:rsid w:val="00200BDD"/>
    <w:rsid w:val="00201337"/>
    <w:rsid w:val="0020185C"/>
    <w:rsid w:val="002022EA"/>
    <w:rsid w:val="002044E9"/>
    <w:rsid w:val="00204A9F"/>
    <w:rsid w:val="00205830"/>
    <w:rsid w:val="00205B17"/>
    <w:rsid w:val="00205D9B"/>
    <w:rsid w:val="00210707"/>
    <w:rsid w:val="00210F17"/>
    <w:rsid w:val="00211AFD"/>
    <w:rsid w:val="00214033"/>
    <w:rsid w:val="00220095"/>
    <w:rsid w:val="002204DA"/>
    <w:rsid w:val="00220BA8"/>
    <w:rsid w:val="0022371A"/>
    <w:rsid w:val="0022630D"/>
    <w:rsid w:val="0023019B"/>
    <w:rsid w:val="00231A61"/>
    <w:rsid w:val="00231DA8"/>
    <w:rsid w:val="00234A08"/>
    <w:rsid w:val="0023653F"/>
    <w:rsid w:val="00236750"/>
    <w:rsid w:val="002373E9"/>
    <w:rsid w:val="00237785"/>
    <w:rsid w:val="002406D3"/>
    <w:rsid w:val="0024072D"/>
    <w:rsid w:val="0024173A"/>
    <w:rsid w:val="00243A67"/>
    <w:rsid w:val="0024539E"/>
    <w:rsid w:val="002454E4"/>
    <w:rsid w:val="002456C2"/>
    <w:rsid w:val="00245EA5"/>
    <w:rsid w:val="00246552"/>
    <w:rsid w:val="00251FB9"/>
    <w:rsid w:val="002520AD"/>
    <w:rsid w:val="0025376C"/>
    <w:rsid w:val="002546EB"/>
    <w:rsid w:val="00255FD9"/>
    <w:rsid w:val="0025660A"/>
    <w:rsid w:val="0025717A"/>
    <w:rsid w:val="00257A38"/>
    <w:rsid w:val="00257C3A"/>
    <w:rsid w:val="00257C6F"/>
    <w:rsid w:val="00257DF8"/>
    <w:rsid w:val="00257E4A"/>
    <w:rsid w:val="00260084"/>
    <w:rsid w:val="0026038D"/>
    <w:rsid w:val="0026044A"/>
    <w:rsid w:val="002609AE"/>
    <w:rsid w:val="002613C5"/>
    <w:rsid w:val="00263D78"/>
    <w:rsid w:val="002675F9"/>
    <w:rsid w:val="00271140"/>
    <w:rsid w:val="0027175D"/>
    <w:rsid w:val="002724B0"/>
    <w:rsid w:val="002735DD"/>
    <w:rsid w:val="00274B97"/>
    <w:rsid w:val="002752C1"/>
    <w:rsid w:val="0028086B"/>
    <w:rsid w:val="0028298B"/>
    <w:rsid w:val="00290958"/>
    <w:rsid w:val="00290CF4"/>
    <w:rsid w:val="00293052"/>
    <w:rsid w:val="00293F92"/>
    <w:rsid w:val="00294DEC"/>
    <w:rsid w:val="00296AE1"/>
    <w:rsid w:val="0029793F"/>
    <w:rsid w:val="002A1C42"/>
    <w:rsid w:val="002A4723"/>
    <w:rsid w:val="002A617C"/>
    <w:rsid w:val="002A71CF"/>
    <w:rsid w:val="002B2497"/>
    <w:rsid w:val="002B2789"/>
    <w:rsid w:val="002B37FD"/>
    <w:rsid w:val="002B3E9D"/>
    <w:rsid w:val="002B7276"/>
    <w:rsid w:val="002B7D14"/>
    <w:rsid w:val="002C6AAC"/>
    <w:rsid w:val="002C77F4"/>
    <w:rsid w:val="002D0869"/>
    <w:rsid w:val="002D24A0"/>
    <w:rsid w:val="002D252F"/>
    <w:rsid w:val="002D3405"/>
    <w:rsid w:val="002D78FE"/>
    <w:rsid w:val="002D7CB4"/>
    <w:rsid w:val="002E1193"/>
    <w:rsid w:val="002E129C"/>
    <w:rsid w:val="002E2AFF"/>
    <w:rsid w:val="002E4993"/>
    <w:rsid w:val="002E5BAC"/>
    <w:rsid w:val="002E6010"/>
    <w:rsid w:val="002E7635"/>
    <w:rsid w:val="002F0396"/>
    <w:rsid w:val="002F0B3C"/>
    <w:rsid w:val="002F265A"/>
    <w:rsid w:val="002F3025"/>
    <w:rsid w:val="002F54DE"/>
    <w:rsid w:val="002F6CAA"/>
    <w:rsid w:val="003006A7"/>
    <w:rsid w:val="0030413F"/>
    <w:rsid w:val="00305EFE"/>
    <w:rsid w:val="0030637E"/>
    <w:rsid w:val="003079AF"/>
    <w:rsid w:val="00311357"/>
    <w:rsid w:val="00311782"/>
    <w:rsid w:val="00313B4B"/>
    <w:rsid w:val="00313CCE"/>
    <w:rsid w:val="00313D85"/>
    <w:rsid w:val="00315CE3"/>
    <w:rsid w:val="0031629B"/>
    <w:rsid w:val="0031774E"/>
    <w:rsid w:val="00317F49"/>
    <w:rsid w:val="00321D45"/>
    <w:rsid w:val="003235A0"/>
    <w:rsid w:val="003251FE"/>
    <w:rsid w:val="00325BDC"/>
    <w:rsid w:val="003270F5"/>
    <w:rsid w:val="003274DB"/>
    <w:rsid w:val="003276DE"/>
    <w:rsid w:val="00327FBF"/>
    <w:rsid w:val="003310AB"/>
    <w:rsid w:val="003310EC"/>
    <w:rsid w:val="00332A7B"/>
    <w:rsid w:val="003343E0"/>
    <w:rsid w:val="00334A90"/>
    <w:rsid w:val="003350C4"/>
    <w:rsid w:val="00335E40"/>
    <w:rsid w:val="00336317"/>
    <w:rsid w:val="003370DC"/>
    <w:rsid w:val="003426D3"/>
    <w:rsid w:val="00344408"/>
    <w:rsid w:val="003446C0"/>
    <w:rsid w:val="00345E37"/>
    <w:rsid w:val="003475A6"/>
    <w:rsid w:val="00347F3E"/>
    <w:rsid w:val="00350A92"/>
    <w:rsid w:val="00354AB1"/>
    <w:rsid w:val="00355BAF"/>
    <w:rsid w:val="00357EF3"/>
    <w:rsid w:val="003621C3"/>
    <w:rsid w:val="003631AA"/>
    <w:rsid w:val="0036359B"/>
    <w:rsid w:val="0036382D"/>
    <w:rsid w:val="00364116"/>
    <w:rsid w:val="003643BB"/>
    <w:rsid w:val="00367CEE"/>
    <w:rsid w:val="00372F26"/>
    <w:rsid w:val="0037329D"/>
    <w:rsid w:val="003737D8"/>
    <w:rsid w:val="003752D2"/>
    <w:rsid w:val="00380350"/>
    <w:rsid w:val="00380B4E"/>
    <w:rsid w:val="00380EF1"/>
    <w:rsid w:val="00380F88"/>
    <w:rsid w:val="003816E4"/>
    <w:rsid w:val="00381F7A"/>
    <w:rsid w:val="00382C28"/>
    <w:rsid w:val="00384B48"/>
    <w:rsid w:val="0038597C"/>
    <w:rsid w:val="00385D4C"/>
    <w:rsid w:val="0039131E"/>
    <w:rsid w:val="00393B9F"/>
    <w:rsid w:val="003A04A6"/>
    <w:rsid w:val="003A3A01"/>
    <w:rsid w:val="003A6A32"/>
    <w:rsid w:val="003A7759"/>
    <w:rsid w:val="003A7F6E"/>
    <w:rsid w:val="003B03EA"/>
    <w:rsid w:val="003B07D6"/>
    <w:rsid w:val="003B4838"/>
    <w:rsid w:val="003B76F0"/>
    <w:rsid w:val="003C04C5"/>
    <w:rsid w:val="003C138B"/>
    <w:rsid w:val="003C1D7E"/>
    <w:rsid w:val="003C2806"/>
    <w:rsid w:val="003C37CB"/>
    <w:rsid w:val="003C5B87"/>
    <w:rsid w:val="003C7C34"/>
    <w:rsid w:val="003D04B4"/>
    <w:rsid w:val="003D0550"/>
    <w:rsid w:val="003D0F37"/>
    <w:rsid w:val="003D1B55"/>
    <w:rsid w:val="003D2559"/>
    <w:rsid w:val="003D3B40"/>
    <w:rsid w:val="003D5150"/>
    <w:rsid w:val="003E5588"/>
    <w:rsid w:val="003F1C3A"/>
    <w:rsid w:val="003F4DE4"/>
    <w:rsid w:val="003F5598"/>
    <w:rsid w:val="003F789D"/>
    <w:rsid w:val="004019F8"/>
    <w:rsid w:val="00402CA9"/>
    <w:rsid w:val="004132DB"/>
    <w:rsid w:val="00414698"/>
    <w:rsid w:val="004152D3"/>
    <w:rsid w:val="00415649"/>
    <w:rsid w:val="00417BB1"/>
    <w:rsid w:val="0042070F"/>
    <w:rsid w:val="00421690"/>
    <w:rsid w:val="00424FEE"/>
    <w:rsid w:val="0042565E"/>
    <w:rsid w:val="00427362"/>
    <w:rsid w:val="004300D6"/>
    <w:rsid w:val="00430163"/>
    <w:rsid w:val="004324E0"/>
    <w:rsid w:val="00432C05"/>
    <w:rsid w:val="0043412E"/>
    <w:rsid w:val="00435FDB"/>
    <w:rsid w:val="00440379"/>
    <w:rsid w:val="00441393"/>
    <w:rsid w:val="004446EB"/>
    <w:rsid w:val="00445A01"/>
    <w:rsid w:val="004476E3"/>
    <w:rsid w:val="00447CF0"/>
    <w:rsid w:val="00450E80"/>
    <w:rsid w:val="00450F79"/>
    <w:rsid w:val="00453014"/>
    <w:rsid w:val="00453736"/>
    <w:rsid w:val="00456A84"/>
    <w:rsid w:val="00456F10"/>
    <w:rsid w:val="004578AF"/>
    <w:rsid w:val="0046042A"/>
    <w:rsid w:val="004613E8"/>
    <w:rsid w:val="00463B48"/>
    <w:rsid w:val="0046464D"/>
    <w:rsid w:val="00471A56"/>
    <w:rsid w:val="004746A7"/>
    <w:rsid w:val="00474746"/>
    <w:rsid w:val="00476942"/>
    <w:rsid w:val="00476E5B"/>
    <w:rsid w:val="00477D62"/>
    <w:rsid w:val="00480A3E"/>
    <w:rsid w:val="00481C27"/>
    <w:rsid w:val="004834B3"/>
    <w:rsid w:val="004864CD"/>
    <w:rsid w:val="004871A2"/>
    <w:rsid w:val="004908B8"/>
    <w:rsid w:val="00491BCB"/>
    <w:rsid w:val="00492A8D"/>
    <w:rsid w:val="00493B3C"/>
    <w:rsid w:val="00493D32"/>
    <w:rsid w:val="00494195"/>
    <w:rsid w:val="004944C8"/>
    <w:rsid w:val="00495D84"/>
    <w:rsid w:val="00495DDA"/>
    <w:rsid w:val="00496E08"/>
    <w:rsid w:val="004A0EBF"/>
    <w:rsid w:val="004A237B"/>
    <w:rsid w:val="004A265C"/>
    <w:rsid w:val="004A3751"/>
    <w:rsid w:val="004A4597"/>
    <w:rsid w:val="004A4E6C"/>
    <w:rsid w:val="004A4EC4"/>
    <w:rsid w:val="004A5464"/>
    <w:rsid w:val="004B1578"/>
    <w:rsid w:val="004B3C9F"/>
    <w:rsid w:val="004B744B"/>
    <w:rsid w:val="004C0E4B"/>
    <w:rsid w:val="004C229B"/>
    <w:rsid w:val="004C51A1"/>
    <w:rsid w:val="004C59FA"/>
    <w:rsid w:val="004C6728"/>
    <w:rsid w:val="004D727F"/>
    <w:rsid w:val="004E0A22"/>
    <w:rsid w:val="004E0BBB"/>
    <w:rsid w:val="004E0C7B"/>
    <w:rsid w:val="004E1D57"/>
    <w:rsid w:val="004E2F16"/>
    <w:rsid w:val="004E43B3"/>
    <w:rsid w:val="004F035C"/>
    <w:rsid w:val="004F11D6"/>
    <w:rsid w:val="004F22F2"/>
    <w:rsid w:val="004F2AA4"/>
    <w:rsid w:val="004F3F42"/>
    <w:rsid w:val="004F5930"/>
    <w:rsid w:val="004F6196"/>
    <w:rsid w:val="004F6DE2"/>
    <w:rsid w:val="004F72DD"/>
    <w:rsid w:val="004F76DE"/>
    <w:rsid w:val="00501775"/>
    <w:rsid w:val="00501A7C"/>
    <w:rsid w:val="005023BF"/>
    <w:rsid w:val="00502BA2"/>
    <w:rsid w:val="00503044"/>
    <w:rsid w:val="00504C28"/>
    <w:rsid w:val="00505994"/>
    <w:rsid w:val="00510A36"/>
    <w:rsid w:val="00510AAA"/>
    <w:rsid w:val="0051192F"/>
    <w:rsid w:val="00513F79"/>
    <w:rsid w:val="00514123"/>
    <w:rsid w:val="00514D08"/>
    <w:rsid w:val="0052316B"/>
    <w:rsid w:val="00523666"/>
    <w:rsid w:val="00525012"/>
    <w:rsid w:val="00525922"/>
    <w:rsid w:val="00526234"/>
    <w:rsid w:val="005271B4"/>
    <w:rsid w:val="00527DC6"/>
    <w:rsid w:val="005303EA"/>
    <w:rsid w:val="005308FF"/>
    <w:rsid w:val="00531752"/>
    <w:rsid w:val="00532101"/>
    <w:rsid w:val="00532FFF"/>
    <w:rsid w:val="00533679"/>
    <w:rsid w:val="00534976"/>
    <w:rsid w:val="00534F34"/>
    <w:rsid w:val="00535528"/>
    <w:rsid w:val="0053663F"/>
    <w:rsid w:val="005368DA"/>
    <w:rsid w:val="0053692E"/>
    <w:rsid w:val="005378A6"/>
    <w:rsid w:val="00540D36"/>
    <w:rsid w:val="00541ED1"/>
    <w:rsid w:val="0054407B"/>
    <w:rsid w:val="00547837"/>
    <w:rsid w:val="00551084"/>
    <w:rsid w:val="0055720E"/>
    <w:rsid w:val="00557434"/>
    <w:rsid w:val="00557C0B"/>
    <w:rsid w:val="00561DE1"/>
    <w:rsid w:val="00563AD5"/>
    <w:rsid w:val="00567F11"/>
    <w:rsid w:val="0057460C"/>
    <w:rsid w:val="00575D9E"/>
    <w:rsid w:val="0057648A"/>
    <w:rsid w:val="0057722E"/>
    <w:rsid w:val="005802C3"/>
    <w:rsid w:val="005805D2"/>
    <w:rsid w:val="005809C9"/>
    <w:rsid w:val="00581239"/>
    <w:rsid w:val="00583CD9"/>
    <w:rsid w:val="00586C48"/>
    <w:rsid w:val="00590258"/>
    <w:rsid w:val="00590564"/>
    <w:rsid w:val="00590840"/>
    <w:rsid w:val="00591B8B"/>
    <w:rsid w:val="005923C6"/>
    <w:rsid w:val="00595415"/>
    <w:rsid w:val="00595625"/>
    <w:rsid w:val="005958D4"/>
    <w:rsid w:val="00597652"/>
    <w:rsid w:val="005A00FE"/>
    <w:rsid w:val="005A0703"/>
    <w:rsid w:val="005A080B"/>
    <w:rsid w:val="005A2401"/>
    <w:rsid w:val="005B12A5"/>
    <w:rsid w:val="005B12BF"/>
    <w:rsid w:val="005B19B9"/>
    <w:rsid w:val="005B3908"/>
    <w:rsid w:val="005C161A"/>
    <w:rsid w:val="005C1BCB"/>
    <w:rsid w:val="005C2312"/>
    <w:rsid w:val="005C305E"/>
    <w:rsid w:val="005C4735"/>
    <w:rsid w:val="005C5C63"/>
    <w:rsid w:val="005C62B2"/>
    <w:rsid w:val="005C7C08"/>
    <w:rsid w:val="005C7CED"/>
    <w:rsid w:val="005D03E9"/>
    <w:rsid w:val="005D14D5"/>
    <w:rsid w:val="005D304B"/>
    <w:rsid w:val="005D3AE0"/>
    <w:rsid w:val="005D3DFE"/>
    <w:rsid w:val="005D48A1"/>
    <w:rsid w:val="005D5B55"/>
    <w:rsid w:val="005D6E5D"/>
    <w:rsid w:val="005E091A"/>
    <w:rsid w:val="005E1634"/>
    <w:rsid w:val="005E2092"/>
    <w:rsid w:val="005E3989"/>
    <w:rsid w:val="005E4659"/>
    <w:rsid w:val="005E4B7F"/>
    <w:rsid w:val="005E5E50"/>
    <w:rsid w:val="005E5E52"/>
    <w:rsid w:val="005E657A"/>
    <w:rsid w:val="005E6990"/>
    <w:rsid w:val="005E7063"/>
    <w:rsid w:val="005E769D"/>
    <w:rsid w:val="005F078D"/>
    <w:rsid w:val="005F1386"/>
    <w:rsid w:val="005F17AB"/>
    <w:rsid w:val="005F17C2"/>
    <w:rsid w:val="005F5872"/>
    <w:rsid w:val="005F5D59"/>
    <w:rsid w:val="005F7006"/>
    <w:rsid w:val="005F707A"/>
    <w:rsid w:val="00600C2B"/>
    <w:rsid w:val="006015CF"/>
    <w:rsid w:val="00602497"/>
    <w:rsid w:val="0060332B"/>
    <w:rsid w:val="0060378B"/>
    <w:rsid w:val="0060634D"/>
    <w:rsid w:val="0060671E"/>
    <w:rsid w:val="0061023B"/>
    <w:rsid w:val="006126F7"/>
    <w:rsid w:val="006127AC"/>
    <w:rsid w:val="006143DE"/>
    <w:rsid w:val="0061620E"/>
    <w:rsid w:val="006216D1"/>
    <w:rsid w:val="00622C26"/>
    <w:rsid w:val="00624719"/>
    <w:rsid w:val="006250B5"/>
    <w:rsid w:val="0062655C"/>
    <w:rsid w:val="006339F3"/>
    <w:rsid w:val="00634A78"/>
    <w:rsid w:val="00634D5C"/>
    <w:rsid w:val="00635A04"/>
    <w:rsid w:val="0063649E"/>
    <w:rsid w:val="006375F3"/>
    <w:rsid w:val="00641794"/>
    <w:rsid w:val="00642025"/>
    <w:rsid w:val="00642A2E"/>
    <w:rsid w:val="00646AFD"/>
    <w:rsid w:val="00646E87"/>
    <w:rsid w:val="00650F86"/>
    <w:rsid w:val="0065107F"/>
    <w:rsid w:val="0065336D"/>
    <w:rsid w:val="006543C4"/>
    <w:rsid w:val="00654B46"/>
    <w:rsid w:val="00655331"/>
    <w:rsid w:val="00660084"/>
    <w:rsid w:val="00661946"/>
    <w:rsid w:val="00662174"/>
    <w:rsid w:val="0066496F"/>
    <w:rsid w:val="00664D43"/>
    <w:rsid w:val="00666061"/>
    <w:rsid w:val="00667424"/>
    <w:rsid w:val="00667792"/>
    <w:rsid w:val="00671017"/>
    <w:rsid w:val="00671677"/>
    <w:rsid w:val="006744D8"/>
    <w:rsid w:val="006750F2"/>
    <w:rsid w:val="006752D6"/>
    <w:rsid w:val="006755F2"/>
    <w:rsid w:val="006758ED"/>
    <w:rsid w:val="00675E02"/>
    <w:rsid w:val="006802B4"/>
    <w:rsid w:val="00683E55"/>
    <w:rsid w:val="0068553C"/>
    <w:rsid w:val="00685F34"/>
    <w:rsid w:val="00691593"/>
    <w:rsid w:val="00692601"/>
    <w:rsid w:val="00693B1F"/>
    <w:rsid w:val="00695656"/>
    <w:rsid w:val="00695CE3"/>
    <w:rsid w:val="0069644A"/>
    <w:rsid w:val="00697176"/>
    <w:rsid w:val="006975A8"/>
    <w:rsid w:val="006A06EF"/>
    <w:rsid w:val="006A1012"/>
    <w:rsid w:val="006A1BF3"/>
    <w:rsid w:val="006A67AE"/>
    <w:rsid w:val="006B141F"/>
    <w:rsid w:val="006B5349"/>
    <w:rsid w:val="006B5DF0"/>
    <w:rsid w:val="006B6682"/>
    <w:rsid w:val="006C118F"/>
    <w:rsid w:val="006C1376"/>
    <w:rsid w:val="006C1CA2"/>
    <w:rsid w:val="006C2D22"/>
    <w:rsid w:val="006C48F9"/>
    <w:rsid w:val="006D00DD"/>
    <w:rsid w:val="006D0F1F"/>
    <w:rsid w:val="006D128D"/>
    <w:rsid w:val="006D41D6"/>
    <w:rsid w:val="006D56FA"/>
    <w:rsid w:val="006D5EFA"/>
    <w:rsid w:val="006D638B"/>
    <w:rsid w:val="006E0E7D"/>
    <w:rsid w:val="006E10BF"/>
    <w:rsid w:val="006E269F"/>
    <w:rsid w:val="006E384F"/>
    <w:rsid w:val="006E5C65"/>
    <w:rsid w:val="006E6C26"/>
    <w:rsid w:val="006E7751"/>
    <w:rsid w:val="006F1C14"/>
    <w:rsid w:val="006F27D5"/>
    <w:rsid w:val="006F2D4C"/>
    <w:rsid w:val="006F6D48"/>
    <w:rsid w:val="006F7666"/>
    <w:rsid w:val="00701902"/>
    <w:rsid w:val="00701EB8"/>
    <w:rsid w:val="0070242F"/>
    <w:rsid w:val="0070254B"/>
    <w:rsid w:val="00703A6A"/>
    <w:rsid w:val="0071039A"/>
    <w:rsid w:val="00710421"/>
    <w:rsid w:val="007115CA"/>
    <w:rsid w:val="007134E8"/>
    <w:rsid w:val="0071529A"/>
    <w:rsid w:val="00721DA2"/>
    <w:rsid w:val="0072219D"/>
    <w:rsid w:val="00722236"/>
    <w:rsid w:val="0072512C"/>
    <w:rsid w:val="00725CCA"/>
    <w:rsid w:val="007263BD"/>
    <w:rsid w:val="0072737A"/>
    <w:rsid w:val="007311E7"/>
    <w:rsid w:val="00731DEE"/>
    <w:rsid w:val="00734BC6"/>
    <w:rsid w:val="0073710F"/>
    <w:rsid w:val="0074046B"/>
    <w:rsid w:val="00741689"/>
    <w:rsid w:val="007416AD"/>
    <w:rsid w:val="007436EF"/>
    <w:rsid w:val="00746BBC"/>
    <w:rsid w:val="00746FF6"/>
    <w:rsid w:val="00751EDC"/>
    <w:rsid w:val="007541D3"/>
    <w:rsid w:val="0075468A"/>
    <w:rsid w:val="00754F01"/>
    <w:rsid w:val="00755F89"/>
    <w:rsid w:val="00755FCC"/>
    <w:rsid w:val="007577D7"/>
    <w:rsid w:val="00757F34"/>
    <w:rsid w:val="00760004"/>
    <w:rsid w:val="0076193E"/>
    <w:rsid w:val="00770915"/>
    <w:rsid w:val="007715C8"/>
    <w:rsid w:val="007715E8"/>
    <w:rsid w:val="007736F2"/>
    <w:rsid w:val="00773AEE"/>
    <w:rsid w:val="00774BF9"/>
    <w:rsid w:val="00776004"/>
    <w:rsid w:val="00777956"/>
    <w:rsid w:val="00780733"/>
    <w:rsid w:val="00780C0F"/>
    <w:rsid w:val="00782152"/>
    <w:rsid w:val="00783272"/>
    <w:rsid w:val="0078392A"/>
    <w:rsid w:val="0078486B"/>
    <w:rsid w:val="00785A39"/>
    <w:rsid w:val="00786254"/>
    <w:rsid w:val="0078725C"/>
    <w:rsid w:val="00787D8A"/>
    <w:rsid w:val="00790277"/>
    <w:rsid w:val="007905B4"/>
    <w:rsid w:val="00791903"/>
    <w:rsid w:val="00791EBC"/>
    <w:rsid w:val="00793577"/>
    <w:rsid w:val="00794B7A"/>
    <w:rsid w:val="00795172"/>
    <w:rsid w:val="00795637"/>
    <w:rsid w:val="00796989"/>
    <w:rsid w:val="00797EBF"/>
    <w:rsid w:val="007A3327"/>
    <w:rsid w:val="007A446A"/>
    <w:rsid w:val="007A53A6"/>
    <w:rsid w:val="007A6159"/>
    <w:rsid w:val="007B06B0"/>
    <w:rsid w:val="007B0AA9"/>
    <w:rsid w:val="007B165F"/>
    <w:rsid w:val="007B25D1"/>
    <w:rsid w:val="007B27E9"/>
    <w:rsid w:val="007B2C5B"/>
    <w:rsid w:val="007B2D11"/>
    <w:rsid w:val="007B6700"/>
    <w:rsid w:val="007B6A93"/>
    <w:rsid w:val="007B6D8E"/>
    <w:rsid w:val="007B7BEC"/>
    <w:rsid w:val="007C0F71"/>
    <w:rsid w:val="007C1467"/>
    <w:rsid w:val="007C21B9"/>
    <w:rsid w:val="007C2224"/>
    <w:rsid w:val="007C250A"/>
    <w:rsid w:val="007C2B29"/>
    <w:rsid w:val="007C2CBE"/>
    <w:rsid w:val="007C5249"/>
    <w:rsid w:val="007C5285"/>
    <w:rsid w:val="007D0A20"/>
    <w:rsid w:val="007D13D1"/>
    <w:rsid w:val="007D1805"/>
    <w:rsid w:val="007D2107"/>
    <w:rsid w:val="007D3A42"/>
    <w:rsid w:val="007D5895"/>
    <w:rsid w:val="007D77AB"/>
    <w:rsid w:val="007E0A5D"/>
    <w:rsid w:val="007E0CAA"/>
    <w:rsid w:val="007E1A7B"/>
    <w:rsid w:val="007E28D0"/>
    <w:rsid w:val="007E30DF"/>
    <w:rsid w:val="007E3E40"/>
    <w:rsid w:val="007F056B"/>
    <w:rsid w:val="007F2899"/>
    <w:rsid w:val="007F2C43"/>
    <w:rsid w:val="007F6B6D"/>
    <w:rsid w:val="007F73B2"/>
    <w:rsid w:val="007F7544"/>
    <w:rsid w:val="007F7A08"/>
    <w:rsid w:val="007F7FF7"/>
    <w:rsid w:val="00800995"/>
    <w:rsid w:val="0080119A"/>
    <w:rsid w:val="00804736"/>
    <w:rsid w:val="00804EF3"/>
    <w:rsid w:val="008064F7"/>
    <w:rsid w:val="0080705B"/>
    <w:rsid w:val="008100F3"/>
    <w:rsid w:val="00810730"/>
    <w:rsid w:val="0081117E"/>
    <w:rsid w:val="00816815"/>
    <w:rsid w:val="00816F79"/>
    <w:rsid w:val="008172F8"/>
    <w:rsid w:val="00820E8F"/>
    <w:rsid w:val="008221B1"/>
    <w:rsid w:val="008224BB"/>
    <w:rsid w:val="008272BE"/>
    <w:rsid w:val="008326B2"/>
    <w:rsid w:val="00833FCA"/>
    <w:rsid w:val="00834150"/>
    <w:rsid w:val="008357F2"/>
    <w:rsid w:val="00836127"/>
    <w:rsid w:val="008364D9"/>
    <w:rsid w:val="00837051"/>
    <w:rsid w:val="008372FC"/>
    <w:rsid w:val="0084098D"/>
    <w:rsid w:val="00841087"/>
    <w:rsid w:val="008416E0"/>
    <w:rsid w:val="00841956"/>
    <w:rsid w:val="00841E78"/>
    <w:rsid w:val="00842288"/>
    <w:rsid w:val="00844E2C"/>
    <w:rsid w:val="00845228"/>
    <w:rsid w:val="00846831"/>
    <w:rsid w:val="00846B63"/>
    <w:rsid w:val="0084759E"/>
    <w:rsid w:val="00847B32"/>
    <w:rsid w:val="00854BCE"/>
    <w:rsid w:val="0085575E"/>
    <w:rsid w:val="008575AD"/>
    <w:rsid w:val="008576A4"/>
    <w:rsid w:val="00861D6D"/>
    <w:rsid w:val="00865532"/>
    <w:rsid w:val="00867686"/>
    <w:rsid w:val="00870F44"/>
    <w:rsid w:val="0087186E"/>
    <w:rsid w:val="00872744"/>
    <w:rsid w:val="008737D3"/>
    <w:rsid w:val="008747E0"/>
    <w:rsid w:val="00876841"/>
    <w:rsid w:val="00876F87"/>
    <w:rsid w:val="0087721A"/>
    <w:rsid w:val="0087721B"/>
    <w:rsid w:val="00877458"/>
    <w:rsid w:val="00881363"/>
    <w:rsid w:val="00881C65"/>
    <w:rsid w:val="00882B3C"/>
    <w:rsid w:val="00884A61"/>
    <w:rsid w:val="00886C21"/>
    <w:rsid w:val="0088783D"/>
    <w:rsid w:val="00891ED8"/>
    <w:rsid w:val="00893FAB"/>
    <w:rsid w:val="00895C3E"/>
    <w:rsid w:val="008972C3"/>
    <w:rsid w:val="008975B4"/>
    <w:rsid w:val="008A0DF2"/>
    <w:rsid w:val="008A241E"/>
    <w:rsid w:val="008A28D9"/>
    <w:rsid w:val="008A30BA"/>
    <w:rsid w:val="008A315F"/>
    <w:rsid w:val="008A36C4"/>
    <w:rsid w:val="008A52DC"/>
    <w:rsid w:val="008A5435"/>
    <w:rsid w:val="008A60A1"/>
    <w:rsid w:val="008A736C"/>
    <w:rsid w:val="008B347B"/>
    <w:rsid w:val="008B3B95"/>
    <w:rsid w:val="008B3D82"/>
    <w:rsid w:val="008B531F"/>
    <w:rsid w:val="008B62E0"/>
    <w:rsid w:val="008B7637"/>
    <w:rsid w:val="008B7C2B"/>
    <w:rsid w:val="008C33B5"/>
    <w:rsid w:val="008C3A72"/>
    <w:rsid w:val="008C6969"/>
    <w:rsid w:val="008D1EBB"/>
    <w:rsid w:val="008D45D2"/>
    <w:rsid w:val="008D5CCD"/>
    <w:rsid w:val="008D72DB"/>
    <w:rsid w:val="008E1AE6"/>
    <w:rsid w:val="008E1F69"/>
    <w:rsid w:val="008E5AF5"/>
    <w:rsid w:val="008E6D91"/>
    <w:rsid w:val="008E76B1"/>
    <w:rsid w:val="008F24FD"/>
    <w:rsid w:val="008F38BB"/>
    <w:rsid w:val="008F462E"/>
    <w:rsid w:val="008F57D8"/>
    <w:rsid w:val="008F7C0F"/>
    <w:rsid w:val="009010CA"/>
    <w:rsid w:val="0090177F"/>
    <w:rsid w:val="00902834"/>
    <w:rsid w:val="00902F0E"/>
    <w:rsid w:val="009042D9"/>
    <w:rsid w:val="009054FB"/>
    <w:rsid w:val="00905935"/>
    <w:rsid w:val="00905A04"/>
    <w:rsid w:val="00912521"/>
    <w:rsid w:val="00913056"/>
    <w:rsid w:val="00914E26"/>
    <w:rsid w:val="009151EF"/>
    <w:rsid w:val="0091590F"/>
    <w:rsid w:val="00917109"/>
    <w:rsid w:val="009217F2"/>
    <w:rsid w:val="00922D1F"/>
    <w:rsid w:val="00923B4D"/>
    <w:rsid w:val="0092540C"/>
    <w:rsid w:val="00925E0F"/>
    <w:rsid w:val="00931370"/>
    <w:rsid w:val="00931A57"/>
    <w:rsid w:val="00933EE0"/>
    <w:rsid w:val="009346A8"/>
    <w:rsid w:val="0093492E"/>
    <w:rsid w:val="00935A39"/>
    <w:rsid w:val="00936F0C"/>
    <w:rsid w:val="009414E6"/>
    <w:rsid w:val="0094209C"/>
    <w:rsid w:val="009457BA"/>
    <w:rsid w:val="00950CBA"/>
    <w:rsid w:val="00950CBE"/>
    <w:rsid w:val="009512AA"/>
    <w:rsid w:val="0095450F"/>
    <w:rsid w:val="00956901"/>
    <w:rsid w:val="009601A5"/>
    <w:rsid w:val="00962EC1"/>
    <w:rsid w:val="00964615"/>
    <w:rsid w:val="00965009"/>
    <w:rsid w:val="0096703D"/>
    <w:rsid w:val="00970161"/>
    <w:rsid w:val="00971591"/>
    <w:rsid w:val="00971656"/>
    <w:rsid w:val="00971D7C"/>
    <w:rsid w:val="00972E38"/>
    <w:rsid w:val="00973934"/>
    <w:rsid w:val="00974564"/>
    <w:rsid w:val="00974E99"/>
    <w:rsid w:val="009753A3"/>
    <w:rsid w:val="009755AE"/>
    <w:rsid w:val="009764FA"/>
    <w:rsid w:val="009775D1"/>
    <w:rsid w:val="00980192"/>
    <w:rsid w:val="00980799"/>
    <w:rsid w:val="00982A22"/>
    <w:rsid w:val="00982FDF"/>
    <w:rsid w:val="009830CC"/>
    <w:rsid w:val="00985780"/>
    <w:rsid w:val="009858E6"/>
    <w:rsid w:val="00990376"/>
    <w:rsid w:val="00991977"/>
    <w:rsid w:val="00993171"/>
    <w:rsid w:val="009946BF"/>
    <w:rsid w:val="00994D97"/>
    <w:rsid w:val="0099752C"/>
    <w:rsid w:val="009A07B7"/>
    <w:rsid w:val="009A08B0"/>
    <w:rsid w:val="009A12D4"/>
    <w:rsid w:val="009A2015"/>
    <w:rsid w:val="009A2FC3"/>
    <w:rsid w:val="009A6F55"/>
    <w:rsid w:val="009A7488"/>
    <w:rsid w:val="009B0837"/>
    <w:rsid w:val="009B1545"/>
    <w:rsid w:val="009B2194"/>
    <w:rsid w:val="009B3128"/>
    <w:rsid w:val="009B35DB"/>
    <w:rsid w:val="009B372E"/>
    <w:rsid w:val="009B5023"/>
    <w:rsid w:val="009B7014"/>
    <w:rsid w:val="009B785E"/>
    <w:rsid w:val="009B7ABD"/>
    <w:rsid w:val="009C1B1E"/>
    <w:rsid w:val="009C26F8"/>
    <w:rsid w:val="009C387B"/>
    <w:rsid w:val="009C547C"/>
    <w:rsid w:val="009C5874"/>
    <w:rsid w:val="009C609E"/>
    <w:rsid w:val="009C6A84"/>
    <w:rsid w:val="009C7F27"/>
    <w:rsid w:val="009D0E88"/>
    <w:rsid w:val="009D25B8"/>
    <w:rsid w:val="009D26AB"/>
    <w:rsid w:val="009D6B98"/>
    <w:rsid w:val="009E16EC"/>
    <w:rsid w:val="009E433C"/>
    <w:rsid w:val="009E4898"/>
    <w:rsid w:val="009E4A4D"/>
    <w:rsid w:val="009E6578"/>
    <w:rsid w:val="009E698F"/>
    <w:rsid w:val="009F081F"/>
    <w:rsid w:val="009F6C71"/>
    <w:rsid w:val="009F71D2"/>
    <w:rsid w:val="00A0383C"/>
    <w:rsid w:val="00A038B8"/>
    <w:rsid w:val="00A06A0E"/>
    <w:rsid w:val="00A06A3D"/>
    <w:rsid w:val="00A0757A"/>
    <w:rsid w:val="00A10863"/>
    <w:rsid w:val="00A10EBA"/>
    <w:rsid w:val="00A10FFF"/>
    <w:rsid w:val="00A11150"/>
    <w:rsid w:val="00A13E56"/>
    <w:rsid w:val="00A14B74"/>
    <w:rsid w:val="00A15F69"/>
    <w:rsid w:val="00A1718B"/>
    <w:rsid w:val="00A178B3"/>
    <w:rsid w:val="00A179F2"/>
    <w:rsid w:val="00A227BF"/>
    <w:rsid w:val="00A2437D"/>
    <w:rsid w:val="00A24838"/>
    <w:rsid w:val="00A265B9"/>
    <w:rsid w:val="00A2743E"/>
    <w:rsid w:val="00A3060F"/>
    <w:rsid w:val="00A3074A"/>
    <w:rsid w:val="00A30AB1"/>
    <w:rsid w:val="00A30C33"/>
    <w:rsid w:val="00A31CAD"/>
    <w:rsid w:val="00A32E45"/>
    <w:rsid w:val="00A36332"/>
    <w:rsid w:val="00A36CB4"/>
    <w:rsid w:val="00A40A4D"/>
    <w:rsid w:val="00A427E0"/>
    <w:rsid w:val="00A4308C"/>
    <w:rsid w:val="00A44836"/>
    <w:rsid w:val="00A524B5"/>
    <w:rsid w:val="00A549B3"/>
    <w:rsid w:val="00A54D21"/>
    <w:rsid w:val="00A56184"/>
    <w:rsid w:val="00A60E01"/>
    <w:rsid w:val="00A6255E"/>
    <w:rsid w:val="00A648E1"/>
    <w:rsid w:val="00A67954"/>
    <w:rsid w:val="00A72019"/>
    <w:rsid w:val="00A72ED7"/>
    <w:rsid w:val="00A77464"/>
    <w:rsid w:val="00A8083F"/>
    <w:rsid w:val="00A84CEA"/>
    <w:rsid w:val="00A852DB"/>
    <w:rsid w:val="00A85CA1"/>
    <w:rsid w:val="00A86903"/>
    <w:rsid w:val="00A86FEC"/>
    <w:rsid w:val="00A87F1C"/>
    <w:rsid w:val="00A90D86"/>
    <w:rsid w:val="00A91DBA"/>
    <w:rsid w:val="00A93362"/>
    <w:rsid w:val="00A95BB5"/>
    <w:rsid w:val="00A97900"/>
    <w:rsid w:val="00AA17B8"/>
    <w:rsid w:val="00AA1B91"/>
    <w:rsid w:val="00AA1D7A"/>
    <w:rsid w:val="00AA2CFF"/>
    <w:rsid w:val="00AA32FF"/>
    <w:rsid w:val="00AA3E01"/>
    <w:rsid w:val="00AA6064"/>
    <w:rsid w:val="00AA77A4"/>
    <w:rsid w:val="00AB0BFA"/>
    <w:rsid w:val="00AB47E9"/>
    <w:rsid w:val="00AB584C"/>
    <w:rsid w:val="00AB76B7"/>
    <w:rsid w:val="00AB7805"/>
    <w:rsid w:val="00AC1638"/>
    <w:rsid w:val="00AC33A2"/>
    <w:rsid w:val="00AC3AC7"/>
    <w:rsid w:val="00AC46DE"/>
    <w:rsid w:val="00AC49FA"/>
    <w:rsid w:val="00AC56F0"/>
    <w:rsid w:val="00AC5908"/>
    <w:rsid w:val="00AC6A95"/>
    <w:rsid w:val="00AD094A"/>
    <w:rsid w:val="00AD38F7"/>
    <w:rsid w:val="00AD3CA3"/>
    <w:rsid w:val="00AE07B2"/>
    <w:rsid w:val="00AE12EB"/>
    <w:rsid w:val="00AE2CFE"/>
    <w:rsid w:val="00AE3484"/>
    <w:rsid w:val="00AE4C09"/>
    <w:rsid w:val="00AE591A"/>
    <w:rsid w:val="00AE5D7C"/>
    <w:rsid w:val="00AE65F1"/>
    <w:rsid w:val="00AE6BB4"/>
    <w:rsid w:val="00AE74AD"/>
    <w:rsid w:val="00AF159C"/>
    <w:rsid w:val="00AF62C1"/>
    <w:rsid w:val="00B01873"/>
    <w:rsid w:val="00B03634"/>
    <w:rsid w:val="00B06009"/>
    <w:rsid w:val="00B074AB"/>
    <w:rsid w:val="00B07717"/>
    <w:rsid w:val="00B07782"/>
    <w:rsid w:val="00B10204"/>
    <w:rsid w:val="00B1189A"/>
    <w:rsid w:val="00B16334"/>
    <w:rsid w:val="00B16AF2"/>
    <w:rsid w:val="00B17253"/>
    <w:rsid w:val="00B17DF4"/>
    <w:rsid w:val="00B21829"/>
    <w:rsid w:val="00B225BD"/>
    <w:rsid w:val="00B22C41"/>
    <w:rsid w:val="00B250D6"/>
    <w:rsid w:val="00B2583D"/>
    <w:rsid w:val="00B31A41"/>
    <w:rsid w:val="00B333AE"/>
    <w:rsid w:val="00B33798"/>
    <w:rsid w:val="00B35513"/>
    <w:rsid w:val="00B3617D"/>
    <w:rsid w:val="00B36AD1"/>
    <w:rsid w:val="00B37885"/>
    <w:rsid w:val="00B40199"/>
    <w:rsid w:val="00B45AF4"/>
    <w:rsid w:val="00B502FF"/>
    <w:rsid w:val="00B50B90"/>
    <w:rsid w:val="00B50E28"/>
    <w:rsid w:val="00B527C7"/>
    <w:rsid w:val="00B53682"/>
    <w:rsid w:val="00B55ACF"/>
    <w:rsid w:val="00B55E68"/>
    <w:rsid w:val="00B6066D"/>
    <w:rsid w:val="00B635F3"/>
    <w:rsid w:val="00B643DF"/>
    <w:rsid w:val="00B65300"/>
    <w:rsid w:val="00B658B7"/>
    <w:rsid w:val="00B66251"/>
    <w:rsid w:val="00B67422"/>
    <w:rsid w:val="00B678E4"/>
    <w:rsid w:val="00B70BD4"/>
    <w:rsid w:val="00B712CA"/>
    <w:rsid w:val="00B73463"/>
    <w:rsid w:val="00B7370E"/>
    <w:rsid w:val="00B7495F"/>
    <w:rsid w:val="00B75444"/>
    <w:rsid w:val="00B761A0"/>
    <w:rsid w:val="00B76765"/>
    <w:rsid w:val="00B76F19"/>
    <w:rsid w:val="00B8013F"/>
    <w:rsid w:val="00B80B7D"/>
    <w:rsid w:val="00B83013"/>
    <w:rsid w:val="00B84E41"/>
    <w:rsid w:val="00B86A46"/>
    <w:rsid w:val="00B87DA9"/>
    <w:rsid w:val="00B87E5E"/>
    <w:rsid w:val="00B87FB2"/>
    <w:rsid w:val="00B90123"/>
    <w:rsid w:val="00B9016D"/>
    <w:rsid w:val="00B91F81"/>
    <w:rsid w:val="00B924F4"/>
    <w:rsid w:val="00B93DA9"/>
    <w:rsid w:val="00B95FA4"/>
    <w:rsid w:val="00B95FB9"/>
    <w:rsid w:val="00B9706B"/>
    <w:rsid w:val="00BA0F98"/>
    <w:rsid w:val="00BA1517"/>
    <w:rsid w:val="00BA3568"/>
    <w:rsid w:val="00BA4E39"/>
    <w:rsid w:val="00BA5A1A"/>
    <w:rsid w:val="00BA67FD"/>
    <w:rsid w:val="00BA6CF0"/>
    <w:rsid w:val="00BA7C48"/>
    <w:rsid w:val="00BB1279"/>
    <w:rsid w:val="00BB1D4A"/>
    <w:rsid w:val="00BB6C04"/>
    <w:rsid w:val="00BC251F"/>
    <w:rsid w:val="00BC27F6"/>
    <w:rsid w:val="00BC39F4"/>
    <w:rsid w:val="00BC4082"/>
    <w:rsid w:val="00BC434A"/>
    <w:rsid w:val="00BC76E8"/>
    <w:rsid w:val="00BD150C"/>
    <w:rsid w:val="00BD1587"/>
    <w:rsid w:val="00BD31DE"/>
    <w:rsid w:val="00BD58F0"/>
    <w:rsid w:val="00BD6A20"/>
    <w:rsid w:val="00BD7EE1"/>
    <w:rsid w:val="00BE1752"/>
    <w:rsid w:val="00BE1DAF"/>
    <w:rsid w:val="00BE247F"/>
    <w:rsid w:val="00BE3DEA"/>
    <w:rsid w:val="00BE5568"/>
    <w:rsid w:val="00BE5764"/>
    <w:rsid w:val="00BE699D"/>
    <w:rsid w:val="00BE69E5"/>
    <w:rsid w:val="00BE6FBD"/>
    <w:rsid w:val="00BE702A"/>
    <w:rsid w:val="00BE7CDA"/>
    <w:rsid w:val="00BF1358"/>
    <w:rsid w:val="00BF1EDE"/>
    <w:rsid w:val="00BF3152"/>
    <w:rsid w:val="00BF4E88"/>
    <w:rsid w:val="00BF5536"/>
    <w:rsid w:val="00BF5707"/>
    <w:rsid w:val="00BF5DA0"/>
    <w:rsid w:val="00BF73D8"/>
    <w:rsid w:val="00C0056C"/>
    <w:rsid w:val="00C0106D"/>
    <w:rsid w:val="00C04CFE"/>
    <w:rsid w:val="00C06FB6"/>
    <w:rsid w:val="00C07BBA"/>
    <w:rsid w:val="00C10AE9"/>
    <w:rsid w:val="00C11BE4"/>
    <w:rsid w:val="00C12B05"/>
    <w:rsid w:val="00C133BE"/>
    <w:rsid w:val="00C13B57"/>
    <w:rsid w:val="00C13FA4"/>
    <w:rsid w:val="00C1400A"/>
    <w:rsid w:val="00C142AD"/>
    <w:rsid w:val="00C159B4"/>
    <w:rsid w:val="00C20CF7"/>
    <w:rsid w:val="00C222B4"/>
    <w:rsid w:val="00C23EE1"/>
    <w:rsid w:val="00C250AC"/>
    <w:rsid w:val="00C25D03"/>
    <w:rsid w:val="00C262E4"/>
    <w:rsid w:val="00C270B3"/>
    <w:rsid w:val="00C30091"/>
    <w:rsid w:val="00C31E67"/>
    <w:rsid w:val="00C33E20"/>
    <w:rsid w:val="00C34EF1"/>
    <w:rsid w:val="00C35CF6"/>
    <w:rsid w:val="00C3725B"/>
    <w:rsid w:val="00C461D2"/>
    <w:rsid w:val="00C473B5"/>
    <w:rsid w:val="00C475DC"/>
    <w:rsid w:val="00C51CD5"/>
    <w:rsid w:val="00C522BE"/>
    <w:rsid w:val="00C52413"/>
    <w:rsid w:val="00C533EC"/>
    <w:rsid w:val="00C5470E"/>
    <w:rsid w:val="00C54F15"/>
    <w:rsid w:val="00C55EFB"/>
    <w:rsid w:val="00C56585"/>
    <w:rsid w:val="00C56B3F"/>
    <w:rsid w:val="00C605EB"/>
    <w:rsid w:val="00C61DB9"/>
    <w:rsid w:val="00C62E25"/>
    <w:rsid w:val="00C65492"/>
    <w:rsid w:val="00C65C4C"/>
    <w:rsid w:val="00C67C67"/>
    <w:rsid w:val="00C67D4E"/>
    <w:rsid w:val="00C7022C"/>
    <w:rsid w:val="00C70868"/>
    <w:rsid w:val="00C71032"/>
    <w:rsid w:val="00C716E5"/>
    <w:rsid w:val="00C71EAB"/>
    <w:rsid w:val="00C749EF"/>
    <w:rsid w:val="00C74F81"/>
    <w:rsid w:val="00C773D9"/>
    <w:rsid w:val="00C80307"/>
    <w:rsid w:val="00C80ACE"/>
    <w:rsid w:val="00C81162"/>
    <w:rsid w:val="00C82EC7"/>
    <w:rsid w:val="00C8307C"/>
    <w:rsid w:val="00C83258"/>
    <w:rsid w:val="00C83666"/>
    <w:rsid w:val="00C843AC"/>
    <w:rsid w:val="00C870B5"/>
    <w:rsid w:val="00C90274"/>
    <w:rsid w:val="00C907DF"/>
    <w:rsid w:val="00C91630"/>
    <w:rsid w:val="00C93FEC"/>
    <w:rsid w:val="00C9456D"/>
    <w:rsid w:val="00C9558A"/>
    <w:rsid w:val="00C966EB"/>
    <w:rsid w:val="00C979FA"/>
    <w:rsid w:val="00CA04B1"/>
    <w:rsid w:val="00CA2DFC"/>
    <w:rsid w:val="00CA3540"/>
    <w:rsid w:val="00CA3A2A"/>
    <w:rsid w:val="00CA3C71"/>
    <w:rsid w:val="00CA4EC9"/>
    <w:rsid w:val="00CA6DF5"/>
    <w:rsid w:val="00CB03D4"/>
    <w:rsid w:val="00CB0617"/>
    <w:rsid w:val="00CB137B"/>
    <w:rsid w:val="00CB2BC6"/>
    <w:rsid w:val="00CB5228"/>
    <w:rsid w:val="00CB56A9"/>
    <w:rsid w:val="00CB59F3"/>
    <w:rsid w:val="00CB7E6E"/>
    <w:rsid w:val="00CC0A11"/>
    <w:rsid w:val="00CC136A"/>
    <w:rsid w:val="00CC35EF"/>
    <w:rsid w:val="00CC37A4"/>
    <w:rsid w:val="00CC5048"/>
    <w:rsid w:val="00CC6246"/>
    <w:rsid w:val="00CC7620"/>
    <w:rsid w:val="00CD035F"/>
    <w:rsid w:val="00CD082A"/>
    <w:rsid w:val="00CD12F6"/>
    <w:rsid w:val="00CD37B8"/>
    <w:rsid w:val="00CD6497"/>
    <w:rsid w:val="00CD6B81"/>
    <w:rsid w:val="00CD7336"/>
    <w:rsid w:val="00CE0973"/>
    <w:rsid w:val="00CE10AA"/>
    <w:rsid w:val="00CE1E8B"/>
    <w:rsid w:val="00CE3B67"/>
    <w:rsid w:val="00CE5E46"/>
    <w:rsid w:val="00CE780A"/>
    <w:rsid w:val="00CF1804"/>
    <w:rsid w:val="00CF2048"/>
    <w:rsid w:val="00CF49CC"/>
    <w:rsid w:val="00CF749D"/>
    <w:rsid w:val="00CF7516"/>
    <w:rsid w:val="00D01E1A"/>
    <w:rsid w:val="00D02F16"/>
    <w:rsid w:val="00D04F0B"/>
    <w:rsid w:val="00D06C9D"/>
    <w:rsid w:val="00D125B8"/>
    <w:rsid w:val="00D1463A"/>
    <w:rsid w:val="00D148DF"/>
    <w:rsid w:val="00D15E7F"/>
    <w:rsid w:val="00D1626B"/>
    <w:rsid w:val="00D16775"/>
    <w:rsid w:val="00D17FF4"/>
    <w:rsid w:val="00D22ACE"/>
    <w:rsid w:val="00D252C9"/>
    <w:rsid w:val="00D270FA"/>
    <w:rsid w:val="00D27521"/>
    <w:rsid w:val="00D30E27"/>
    <w:rsid w:val="00D31968"/>
    <w:rsid w:val="00D31E4D"/>
    <w:rsid w:val="00D32DDF"/>
    <w:rsid w:val="00D33712"/>
    <w:rsid w:val="00D33CDB"/>
    <w:rsid w:val="00D36206"/>
    <w:rsid w:val="00D3700C"/>
    <w:rsid w:val="00D41490"/>
    <w:rsid w:val="00D41940"/>
    <w:rsid w:val="00D458C5"/>
    <w:rsid w:val="00D45D13"/>
    <w:rsid w:val="00D46A03"/>
    <w:rsid w:val="00D5177B"/>
    <w:rsid w:val="00D51927"/>
    <w:rsid w:val="00D52930"/>
    <w:rsid w:val="00D603BF"/>
    <w:rsid w:val="00D61657"/>
    <w:rsid w:val="00D61921"/>
    <w:rsid w:val="00D6383F"/>
    <w:rsid w:val="00D638E0"/>
    <w:rsid w:val="00D63C60"/>
    <w:rsid w:val="00D653B1"/>
    <w:rsid w:val="00D67CA3"/>
    <w:rsid w:val="00D711C5"/>
    <w:rsid w:val="00D7268C"/>
    <w:rsid w:val="00D74236"/>
    <w:rsid w:val="00D74AE1"/>
    <w:rsid w:val="00D75D42"/>
    <w:rsid w:val="00D76C19"/>
    <w:rsid w:val="00D80B20"/>
    <w:rsid w:val="00D817D8"/>
    <w:rsid w:val="00D82B8D"/>
    <w:rsid w:val="00D865A8"/>
    <w:rsid w:val="00D873AB"/>
    <w:rsid w:val="00D9012A"/>
    <w:rsid w:val="00D90639"/>
    <w:rsid w:val="00D91C68"/>
    <w:rsid w:val="00D929B0"/>
    <w:rsid w:val="00D92C2D"/>
    <w:rsid w:val="00D9361E"/>
    <w:rsid w:val="00D936E1"/>
    <w:rsid w:val="00D94F38"/>
    <w:rsid w:val="00D96949"/>
    <w:rsid w:val="00D97190"/>
    <w:rsid w:val="00DA08A5"/>
    <w:rsid w:val="00DA0E48"/>
    <w:rsid w:val="00DA1566"/>
    <w:rsid w:val="00DA17CD"/>
    <w:rsid w:val="00DA3779"/>
    <w:rsid w:val="00DA7218"/>
    <w:rsid w:val="00DB0AEA"/>
    <w:rsid w:val="00DB106E"/>
    <w:rsid w:val="00DB20C3"/>
    <w:rsid w:val="00DB25B3"/>
    <w:rsid w:val="00DB39DC"/>
    <w:rsid w:val="00DB5415"/>
    <w:rsid w:val="00DC1C10"/>
    <w:rsid w:val="00DC4879"/>
    <w:rsid w:val="00DC5504"/>
    <w:rsid w:val="00DC6F92"/>
    <w:rsid w:val="00DC7D85"/>
    <w:rsid w:val="00DD0BD6"/>
    <w:rsid w:val="00DD1BDE"/>
    <w:rsid w:val="00DD1C99"/>
    <w:rsid w:val="00DD37EC"/>
    <w:rsid w:val="00DD3839"/>
    <w:rsid w:val="00DD3E10"/>
    <w:rsid w:val="00DD3EF5"/>
    <w:rsid w:val="00DD45AD"/>
    <w:rsid w:val="00DD527E"/>
    <w:rsid w:val="00DD60F2"/>
    <w:rsid w:val="00DD649A"/>
    <w:rsid w:val="00DD6AF1"/>
    <w:rsid w:val="00DD6B56"/>
    <w:rsid w:val="00DD738F"/>
    <w:rsid w:val="00DD7C73"/>
    <w:rsid w:val="00DE0893"/>
    <w:rsid w:val="00DE2814"/>
    <w:rsid w:val="00DE2E95"/>
    <w:rsid w:val="00DE6796"/>
    <w:rsid w:val="00DE67E0"/>
    <w:rsid w:val="00DE67F3"/>
    <w:rsid w:val="00DF00EA"/>
    <w:rsid w:val="00DF12DC"/>
    <w:rsid w:val="00DF2A8A"/>
    <w:rsid w:val="00DF41B2"/>
    <w:rsid w:val="00DF43D9"/>
    <w:rsid w:val="00DF76E9"/>
    <w:rsid w:val="00E01272"/>
    <w:rsid w:val="00E01D03"/>
    <w:rsid w:val="00E01D22"/>
    <w:rsid w:val="00E0253E"/>
    <w:rsid w:val="00E03067"/>
    <w:rsid w:val="00E03846"/>
    <w:rsid w:val="00E03A07"/>
    <w:rsid w:val="00E06259"/>
    <w:rsid w:val="00E06EB3"/>
    <w:rsid w:val="00E10BDB"/>
    <w:rsid w:val="00E10D33"/>
    <w:rsid w:val="00E1338E"/>
    <w:rsid w:val="00E1620F"/>
    <w:rsid w:val="00E16EB4"/>
    <w:rsid w:val="00E20A7D"/>
    <w:rsid w:val="00E20FA0"/>
    <w:rsid w:val="00E211BC"/>
    <w:rsid w:val="00E21A27"/>
    <w:rsid w:val="00E22EBF"/>
    <w:rsid w:val="00E24A9D"/>
    <w:rsid w:val="00E264CA"/>
    <w:rsid w:val="00E27A2F"/>
    <w:rsid w:val="00E30A98"/>
    <w:rsid w:val="00E30B6D"/>
    <w:rsid w:val="00E31A20"/>
    <w:rsid w:val="00E31A48"/>
    <w:rsid w:val="00E3255D"/>
    <w:rsid w:val="00E33B85"/>
    <w:rsid w:val="00E34672"/>
    <w:rsid w:val="00E42A94"/>
    <w:rsid w:val="00E43434"/>
    <w:rsid w:val="00E438AB"/>
    <w:rsid w:val="00E44136"/>
    <w:rsid w:val="00E4538C"/>
    <w:rsid w:val="00E458BF"/>
    <w:rsid w:val="00E47285"/>
    <w:rsid w:val="00E52864"/>
    <w:rsid w:val="00E5290A"/>
    <w:rsid w:val="00E54AD5"/>
    <w:rsid w:val="00E54BFB"/>
    <w:rsid w:val="00E54CD7"/>
    <w:rsid w:val="00E608F3"/>
    <w:rsid w:val="00E622F4"/>
    <w:rsid w:val="00E63018"/>
    <w:rsid w:val="00E66975"/>
    <w:rsid w:val="00E6699D"/>
    <w:rsid w:val="00E67B82"/>
    <w:rsid w:val="00E67E13"/>
    <w:rsid w:val="00E706E7"/>
    <w:rsid w:val="00E7241A"/>
    <w:rsid w:val="00E7474A"/>
    <w:rsid w:val="00E75381"/>
    <w:rsid w:val="00E757B5"/>
    <w:rsid w:val="00E767A5"/>
    <w:rsid w:val="00E77587"/>
    <w:rsid w:val="00E77BB6"/>
    <w:rsid w:val="00E81394"/>
    <w:rsid w:val="00E818AD"/>
    <w:rsid w:val="00E81EC6"/>
    <w:rsid w:val="00E83C66"/>
    <w:rsid w:val="00E84229"/>
    <w:rsid w:val="00E84965"/>
    <w:rsid w:val="00E86369"/>
    <w:rsid w:val="00E904BC"/>
    <w:rsid w:val="00E90E4E"/>
    <w:rsid w:val="00E91A67"/>
    <w:rsid w:val="00E9391E"/>
    <w:rsid w:val="00E94E92"/>
    <w:rsid w:val="00E9624F"/>
    <w:rsid w:val="00E972C2"/>
    <w:rsid w:val="00EA0832"/>
    <w:rsid w:val="00EA1052"/>
    <w:rsid w:val="00EA17EA"/>
    <w:rsid w:val="00EA218F"/>
    <w:rsid w:val="00EA43B7"/>
    <w:rsid w:val="00EA4F29"/>
    <w:rsid w:val="00EA5B27"/>
    <w:rsid w:val="00EA5F83"/>
    <w:rsid w:val="00EA6F9D"/>
    <w:rsid w:val="00EA729B"/>
    <w:rsid w:val="00EB0BA8"/>
    <w:rsid w:val="00EB212F"/>
    <w:rsid w:val="00EB2273"/>
    <w:rsid w:val="00EB6F3C"/>
    <w:rsid w:val="00EB7425"/>
    <w:rsid w:val="00EC01D5"/>
    <w:rsid w:val="00EC05C2"/>
    <w:rsid w:val="00EC0CF9"/>
    <w:rsid w:val="00EC1E2C"/>
    <w:rsid w:val="00EC254E"/>
    <w:rsid w:val="00EC2B9A"/>
    <w:rsid w:val="00EC3723"/>
    <w:rsid w:val="00EC568A"/>
    <w:rsid w:val="00EC7C87"/>
    <w:rsid w:val="00ED030E"/>
    <w:rsid w:val="00ED11FF"/>
    <w:rsid w:val="00ED16FD"/>
    <w:rsid w:val="00ED18C0"/>
    <w:rsid w:val="00ED2672"/>
    <w:rsid w:val="00ED2A8D"/>
    <w:rsid w:val="00ED4450"/>
    <w:rsid w:val="00ED540D"/>
    <w:rsid w:val="00EE023B"/>
    <w:rsid w:val="00EE2C25"/>
    <w:rsid w:val="00EE2D3D"/>
    <w:rsid w:val="00EE54CB"/>
    <w:rsid w:val="00EE6424"/>
    <w:rsid w:val="00EF0CE8"/>
    <w:rsid w:val="00EF0F43"/>
    <w:rsid w:val="00EF184F"/>
    <w:rsid w:val="00EF1936"/>
    <w:rsid w:val="00EF1C54"/>
    <w:rsid w:val="00EF404B"/>
    <w:rsid w:val="00EF470F"/>
    <w:rsid w:val="00EF6685"/>
    <w:rsid w:val="00EF6B75"/>
    <w:rsid w:val="00F00376"/>
    <w:rsid w:val="00F00B62"/>
    <w:rsid w:val="00F01F0C"/>
    <w:rsid w:val="00F02A5A"/>
    <w:rsid w:val="00F02DA8"/>
    <w:rsid w:val="00F06234"/>
    <w:rsid w:val="00F1078D"/>
    <w:rsid w:val="00F11368"/>
    <w:rsid w:val="00F11764"/>
    <w:rsid w:val="00F14EED"/>
    <w:rsid w:val="00F157E2"/>
    <w:rsid w:val="00F1681C"/>
    <w:rsid w:val="00F16C7D"/>
    <w:rsid w:val="00F17C34"/>
    <w:rsid w:val="00F17E27"/>
    <w:rsid w:val="00F221ED"/>
    <w:rsid w:val="00F2276D"/>
    <w:rsid w:val="00F22B0D"/>
    <w:rsid w:val="00F22CFF"/>
    <w:rsid w:val="00F23297"/>
    <w:rsid w:val="00F23BC9"/>
    <w:rsid w:val="00F259E2"/>
    <w:rsid w:val="00F262CE"/>
    <w:rsid w:val="00F26302"/>
    <w:rsid w:val="00F40DC3"/>
    <w:rsid w:val="00F41F0B"/>
    <w:rsid w:val="00F45416"/>
    <w:rsid w:val="00F45830"/>
    <w:rsid w:val="00F50222"/>
    <w:rsid w:val="00F5165D"/>
    <w:rsid w:val="00F5210F"/>
    <w:rsid w:val="00F527AC"/>
    <w:rsid w:val="00F52E2B"/>
    <w:rsid w:val="00F54386"/>
    <w:rsid w:val="00F54E33"/>
    <w:rsid w:val="00F5503F"/>
    <w:rsid w:val="00F55AD7"/>
    <w:rsid w:val="00F55B80"/>
    <w:rsid w:val="00F55D50"/>
    <w:rsid w:val="00F5673B"/>
    <w:rsid w:val="00F60BB8"/>
    <w:rsid w:val="00F61D83"/>
    <w:rsid w:val="00F65DD1"/>
    <w:rsid w:val="00F65EAC"/>
    <w:rsid w:val="00F707B3"/>
    <w:rsid w:val="00F71135"/>
    <w:rsid w:val="00F72EFB"/>
    <w:rsid w:val="00F730DC"/>
    <w:rsid w:val="00F73C71"/>
    <w:rsid w:val="00F74309"/>
    <w:rsid w:val="00F75174"/>
    <w:rsid w:val="00F75FE0"/>
    <w:rsid w:val="00F77506"/>
    <w:rsid w:val="00F77775"/>
    <w:rsid w:val="00F77E54"/>
    <w:rsid w:val="00F817F3"/>
    <w:rsid w:val="00F81B7B"/>
    <w:rsid w:val="00F82C35"/>
    <w:rsid w:val="00F82E9D"/>
    <w:rsid w:val="00F90461"/>
    <w:rsid w:val="00F9122B"/>
    <w:rsid w:val="00F92461"/>
    <w:rsid w:val="00F93335"/>
    <w:rsid w:val="00F945F0"/>
    <w:rsid w:val="00F94DD4"/>
    <w:rsid w:val="00FA2332"/>
    <w:rsid w:val="00FA370D"/>
    <w:rsid w:val="00FA5197"/>
    <w:rsid w:val="00FA5B0B"/>
    <w:rsid w:val="00FA5F4F"/>
    <w:rsid w:val="00FA5F89"/>
    <w:rsid w:val="00FA66F1"/>
    <w:rsid w:val="00FA7FC5"/>
    <w:rsid w:val="00FB5647"/>
    <w:rsid w:val="00FB682A"/>
    <w:rsid w:val="00FB7735"/>
    <w:rsid w:val="00FC1B5E"/>
    <w:rsid w:val="00FC378B"/>
    <w:rsid w:val="00FC3977"/>
    <w:rsid w:val="00FC560E"/>
    <w:rsid w:val="00FC643F"/>
    <w:rsid w:val="00FC7919"/>
    <w:rsid w:val="00FD2566"/>
    <w:rsid w:val="00FD2F16"/>
    <w:rsid w:val="00FD4537"/>
    <w:rsid w:val="00FD461D"/>
    <w:rsid w:val="00FD593B"/>
    <w:rsid w:val="00FD6065"/>
    <w:rsid w:val="00FD736A"/>
    <w:rsid w:val="00FE1D34"/>
    <w:rsid w:val="00FE244F"/>
    <w:rsid w:val="00FE29F2"/>
    <w:rsid w:val="00FE2A6F"/>
    <w:rsid w:val="00FE4E5A"/>
    <w:rsid w:val="00FE7FE8"/>
    <w:rsid w:val="00FF1DF6"/>
    <w:rsid w:val="00FF2C98"/>
    <w:rsid w:val="00FF424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42A6B510"/>
  <w15:docId w15:val="{D6EF6388-4884-487E-BDA0-758EFA17E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rsid w:val="0052316B"/>
    <w:pPr>
      <w:spacing w:after="0" w:line="216" w:lineRule="atLeast"/>
    </w:pPr>
    <w:rPr>
      <w:sz w:val="18"/>
      <w:lang w:val="en-GB"/>
    </w:rPr>
  </w:style>
  <w:style w:type="paragraph" w:styleId="Titolo1">
    <w:name w:val="heading 1"/>
    <w:next w:val="Heading1separationline"/>
    <w:link w:val="Titolo1Carattere"/>
    <w:qFormat/>
    <w:rsid w:val="0052316B"/>
    <w:pPr>
      <w:keepNext/>
      <w:keepLines/>
      <w:numPr>
        <w:numId w:val="14"/>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Titolo2">
    <w:name w:val="heading 2"/>
    <w:basedOn w:val="Titolo1"/>
    <w:next w:val="Heading2separationline"/>
    <w:link w:val="Titolo2Carattere"/>
    <w:qFormat/>
    <w:rsid w:val="0052316B"/>
    <w:pPr>
      <w:numPr>
        <w:ilvl w:val="1"/>
      </w:numPr>
      <w:ind w:right="709"/>
      <w:outlineLvl w:val="1"/>
    </w:pPr>
    <w:rPr>
      <w:bCs w:val="0"/>
      <w:sz w:val="24"/>
    </w:rPr>
  </w:style>
  <w:style w:type="paragraph" w:styleId="Titolo3">
    <w:name w:val="heading 3"/>
    <w:basedOn w:val="Titolo2"/>
    <w:next w:val="Corpotesto"/>
    <w:link w:val="Titolo3Carattere"/>
    <w:qFormat/>
    <w:rsid w:val="0052316B"/>
    <w:pPr>
      <w:numPr>
        <w:ilvl w:val="2"/>
      </w:numPr>
      <w:spacing w:before="120" w:after="120"/>
      <w:ind w:right="851"/>
      <w:outlineLvl w:val="2"/>
    </w:pPr>
    <w:rPr>
      <w:bCs/>
      <w:caps w:val="0"/>
      <w:smallCaps/>
    </w:rPr>
  </w:style>
  <w:style w:type="paragraph" w:styleId="Titolo4">
    <w:name w:val="heading 4"/>
    <w:basedOn w:val="Titolo3"/>
    <w:next w:val="Corpotesto"/>
    <w:link w:val="Titolo4Carattere"/>
    <w:qFormat/>
    <w:rsid w:val="0052316B"/>
    <w:pPr>
      <w:numPr>
        <w:ilvl w:val="3"/>
      </w:numPr>
      <w:ind w:right="992"/>
      <w:outlineLvl w:val="3"/>
    </w:pPr>
    <w:rPr>
      <w:bCs w:val="0"/>
      <w:iCs/>
      <w:smallCaps w:val="0"/>
      <w:sz w:val="22"/>
    </w:rPr>
  </w:style>
  <w:style w:type="paragraph" w:styleId="Titolo5">
    <w:name w:val="heading 5"/>
    <w:basedOn w:val="Titolo4"/>
    <w:next w:val="Normale"/>
    <w:link w:val="Titolo5Carattere"/>
    <w:qFormat/>
    <w:rsid w:val="0052316B"/>
    <w:pPr>
      <w:numPr>
        <w:ilvl w:val="4"/>
      </w:numPr>
      <w:spacing w:before="200"/>
      <w:ind w:left="1701" w:hanging="1701"/>
      <w:outlineLvl w:val="4"/>
    </w:pPr>
    <w:rPr>
      <w:b w:val="0"/>
    </w:rPr>
  </w:style>
  <w:style w:type="paragraph" w:styleId="Titolo6">
    <w:name w:val="heading 6"/>
    <w:basedOn w:val="Normale"/>
    <w:next w:val="Normale"/>
    <w:link w:val="Titolo6Carattere"/>
    <w:rsid w:val="0052316B"/>
    <w:pPr>
      <w:keepNext/>
      <w:keepLines/>
      <w:spacing w:before="200"/>
      <w:outlineLvl w:val="5"/>
    </w:pPr>
    <w:rPr>
      <w:rFonts w:asciiTheme="majorHAnsi" w:eastAsiaTheme="majorEastAsia" w:hAnsiTheme="majorHAnsi" w:cstheme="majorBidi"/>
      <w:i/>
      <w:iCs/>
      <w:color w:val="002A45" w:themeColor="accent1" w:themeShade="7F"/>
    </w:rPr>
  </w:style>
  <w:style w:type="paragraph" w:styleId="Titolo7">
    <w:name w:val="heading 7"/>
    <w:basedOn w:val="Normale"/>
    <w:next w:val="Normale"/>
    <w:link w:val="Titolo7Carattere"/>
    <w:rsid w:val="0052316B"/>
    <w:pPr>
      <w:keepNext/>
      <w:keepLines/>
      <w:spacing w:before="200"/>
      <w:outlineLvl w:val="6"/>
    </w:pPr>
    <w:rPr>
      <w:rFonts w:asciiTheme="majorHAnsi" w:eastAsiaTheme="majorEastAsia" w:hAnsiTheme="majorHAnsi" w:cstheme="majorBidi"/>
      <w:i/>
      <w:iCs/>
      <w:color w:val="404040" w:themeColor="text1" w:themeTint="BF"/>
    </w:rPr>
  </w:style>
  <w:style w:type="paragraph" w:styleId="Titolo8">
    <w:name w:val="heading 8"/>
    <w:basedOn w:val="Normale"/>
    <w:next w:val="Normale"/>
    <w:link w:val="Titolo8Carattere"/>
    <w:rsid w:val="0052316B"/>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rsid w:val="0052316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link w:val="IntestazioneCarattere"/>
    <w:rsid w:val="0052316B"/>
    <w:pPr>
      <w:spacing w:after="0" w:line="240" w:lineRule="exact"/>
    </w:pPr>
    <w:rPr>
      <w:sz w:val="20"/>
      <w:lang w:val="en-GB"/>
    </w:rPr>
  </w:style>
  <w:style w:type="character" w:customStyle="1" w:styleId="IntestazioneCarattere">
    <w:name w:val="Intestazione Carattere"/>
    <w:basedOn w:val="Carpredefinitoparagrafo"/>
    <w:link w:val="Intestazione"/>
    <w:rsid w:val="0052316B"/>
    <w:rPr>
      <w:sz w:val="20"/>
      <w:lang w:val="en-GB"/>
    </w:rPr>
  </w:style>
  <w:style w:type="paragraph" w:styleId="Pidipagina">
    <w:name w:val="footer"/>
    <w:link w:val="PidipaginaCarattere"/>
    <w:rsid w:val="0052316B"/>
    <w:pPr>
      <w:spacing w:after="0" w:line="240" w:lineRule="exact"/>
    </w:pPr>
    <w:rPr>
      <w:sz w:val="20"/>
      <w:lang w:val="en-GB"/>
    </w:rPr>
  </w:style>
  <w:style w:type="character" w:customStyle="1" w:styleId="PidipaginaCarattere">
    <w:name w:val="Piè di pagina Carattere"/>
    <w:basedOn w:val="Carpredefinitoparagrafo"/>
    <w:link w:val="Pidipagina"/>
    <w:rsid w:val="0052316B"/>
    <w:rPr>
      <w:sz w:val="20"/>
      <w:lang w:val="en-GB"/>
    </w:rPr>
  </w:style>
  <w:style w:type="paragraph" w:styleId="Testofumetto">
    <w:name w:val="Balloon Text"/>
    <w:basedOn w:val="Normale"/>
    <w:link w:val="TestofumettoCarattere"/>
    <w:rsid w:val="0052316B"/>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52316B"/>
    <w:rPr>
      <w:rFonts w:ascii="Tahoma" w:hAnsi="Tahoma" w:cs="Tahoma"/>
      <w:sz w:val="16"/>
      <w:szCs w:val="16"/>
      <w:lang w:val="en-GB"/>
    </w:rPr>
  </w:style>
  <w:style w:type="table" w:styleId="Grigliatabella">
    <w:name w:val="Table Grid"/>
    <w:basedOn w:val="Tabellanormale"/>
    <w:uiPriority w:val="59"/>
    <w:rsid w:val="00523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e"/>
    <w:rsid w:val="0052316B"/>
    <w:pPr>
      <w:spacing w:line="500" w:lineRule="exact"/>
      <w:ind w:left="907" w:right="907"/>
    </w:pPr>
    <w:rPr>
      <w:b/>
      <w:caps/>
      <w:color w:val="FFFFFF" w:themeColor="background1"/>
      <w:sz w:val="50"/>
      <w:szCs w:val="50"/>
    </w:rPr>
  </w:style>
  <w:style w:type="character" w:customStyle="1" w:styleId="Titolo1Carattere">
    <w:name w:val="Titolo 1 Carattere"/>
    <w:basedOn w:val="Carpredefinitoparagrafo"/>
    <w:link w:val="Titolo1"/>
    <w:rsid w:val="0052316B"/>
    <w:rPr>
      <w:rFonts w:asciiTheme="majorHAnsi" w:eastAsiaTheme="majorEastAsia" w:hAnsiTheme="majorHAnsi" w:cstheme="majorBidi"/>
      <w:b/>
      <w:bCs/>
      <w:caps/>
      <w:color w:val="00558C"/>
      <w:sz w:val="28"/>
      <w:szCs w:val="24"/>
      <w:lang w:val="en-GB"/>
    </w:rPr>
  </w:style>
  <w:style w:type="character" w:customStyle="1" w:styleId="Titolo2Carattere">
    <w:name w:val="Titolo 2 Carattere"/>
    <w:basedOn w:val="Carpredefinitoparagrafo"/>
    <w:link w:val="Titolo2"/>
    <w:rsid w:val="0052316B"/>
    <w:rPr>
      <w:rFonts w:asciiTheme="majorHAnsi" w:eastAsiaTheme="majorEastAsia" w:hAnsiTheme="majorHAnsi" w:cstheme="majorBidi"/>
      <w:b/>
      <w:caps/>
      <w:color w:val="00558C"/>
      <w:sz w:val="24"/>
      <w:szCs w:val="24"/>
      <w:lang w:val="en-GB"/>
    </w:rPr>
  </w:style>
  <w:style w:type="character" w:customStyle="1" w:styleId="Titolo3Carattere">
    <w:name w:val="Titolo 3 Carattere"/>
    <w:basedOn w:val="Carpredefinitoparagrafo"/>
    <w:link w:val="Titolo3"/>
    <w:rsid w:val="0052316B"/>
    <w:rPr>
      <w:rFonts w:asciiTheme="majorHAnsi" w:eastAsiaTheme="majorEastAsia" w:hAnsiTheme="majorHAnsi" w:cstheme="majorBidi"/>
      <w:b/>
      <w:bCs/>
      <w:smallCaps/>
      <w:color w:val="00558C"/>
      <w:sz w:val="24"/>
      <w:szCs w:val="24"/>
      <w:lang w:val="en-GB"/>
    </w:rPr>
  </w:style>
  <w:style w:type="paragraph" w:styleId="Elenco">
    <w:name w:val="List"/>
    <w:basedOn w:val="Normale"/>
    <w:uiPriority w:val="99"/>
    <w:unhideWhenUsed/>
    <w:rsid w:val="0052316B"/>
    <w:pPr>
      <w:ind w:left="360" w:hanging="360"/>
      <w:contextualSpacing/>
    </w:pPr>
    <w:rPr>
      <w:sz w:val="22"/>
    </w:rPr>
  </w:style>
  <w:style w:type="character" w:customStyle="1" w:styleId="Titolo4Carattere">
    <w:name w:val="Titolo 4 Carattere"/>
    <w:basedOn w:val="Carpredefinitoparagrafo"/>
    <w:link w:val="Titolo4"/>
    <w:rsid w:val="0052316B"/>
    <w:rPr>
      <w:rFonts w:asciiTheme="majorHAnsi" w:eastAsiaTheme="majorEastAsia" w:hAnsiTheme="majorHAnsi" w:cstheme="majorBidi"/>
      <w:b/>
      <w:iCs/>
      <w:color w:val="00558C"/>
      <w:szCs w:val="24"/>
      <w:lang w:val="en-GB"/>
    </w:rPr>
  </w:style>
  <w:style w:type="character" w:customStyle="1" w:styleId="Titolo5Carattere">
    <w:name w:val="Titolo 5 Carattere"/>
    <w:basedOn w:val="Carpredefinitoparagrafo"/>
    <w:link w:val="Titolo5"/>
    <w:rsid w:val="0052316B"/>
    <w:rPr>
      <w:rFonts w:asciiTheme="majorHAnsi" w:eastAsiaTheme="majorEastAsia" w:hAnsiTheme="majorHAnsi" w:cstheme="majorBidi"/>
      <w:iCs/>
      <w:color w:val="00558C"/>
      <w:szCs w:val="24"/>
      <w:lang w:val="en-GB"/>
    </w:rPr>
  </w:style>
  <w:style w:type="character" w:customStyle="1" w:styleId="Titolo6Carattere">
    <w:name w:val="Titolo 6 Carattere"/>
    <w:basedOn w:val="Carpredefinitoparagrafo"/>
    <w:link w:val="Titolo6"/>
    <w:rsid w:val="0052316B"/>
    <w:rPr>
      <w:rFonts w:asciiTheme="majorHAnsi" w:eastAsiaTheme="majorEastAsia" w:hAnsiTheme="majorHAnsi" w:cstheme="majorBidi"/>
      <w:i/>
      <w:iCs/>
      <w:color w:val="002A45" w:themeColor="accent1" w:themeShade="7F"/>
      <w:sz w:val="18"/>
      <w:lang w:val="en-GB"/>
    </w:rPr>
  </w:style>
  <w:style w:type="character" w:customStyle="1" w:styleId="Titolo7Carattere">
    <w:name w:val="Titolo 7 Carattere"/>
    <w:basedOn w:val="Carpredefinitoparagrafo"/>
    <w:link w:val="Titolo7"/>
    <w:rsid w:val="0052316B"/>
    <w:rPr>
      <w:rFonts w:asciiTheme="majorHAnsi" w:eastAsiaTheme="majorEastAsia" w:hAnsiTheme="majorHAnsi" w:cstheme="majorBidi"/>
      <w:i/>
      <w:iCs/>
      <w:color w:val="404040" w:themeColor="text1" w:themeTint="BF"/>
      <w:sz w:val="18"/>
      <w:lang w:val="en-GB"/>
    </w:rPr>
  </w:style>
  <w:style w:type="character" w:customStyle="1" w:styleId="Titolo8Carattere">
    <w:name w:val="Titolo 8 Carattere"/>
    <w:basedOn w:val="Carpredefinitoparagrafo"/>
    <w:link w:val="Titolo8"/>
    <w:rsid w:val="0052316B"/>
    <w:rPr>
      <w:rFonts w:asciiTheme="majorHAnsi" w:eastAsiaTheme="majorEastAsia" w:hAnsiTheme="majorHAnsi" w:cstheme="majorBidi"/>
      <w:color w:val="404040" w:themeColor="text1" w:themeTint="BF"/>
      <w:sz w:val="20"/>
      <w:szCs w:val="20"/>
      <w:lang w:val="en-GB"/>
    </w:rPr>
  </w:style>
  <w:style w:type="character" w:customStyle="1" w:styleId="Titolo9Carattere">
    <w:name w:val="Titolo 9 Carattere"/>
    <w:basedOn w:val="Carpredefinitoparagrafo"/>
    <w:link w:val="Titolo9"/>
    <w:rsid w:val="0052316B"/>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e"/>
    <w:qFormat/>
    <w:rsid w:val="0052316B"/>
    <w:pPr>
      <w:numPr>
        <w:numId w:val="1"/>
      </w:numPr>
      <w:spacing w:after="120"/>
      <w:ind w:left="992" w:hanging="425"/>
    </w:pPr>
    <w:rPr>
      <w:color w:val="000000" w:themeColor="text1"/>
      <w:sz w:val="22"/>
    </w:rPr>
  </w:style>
  <w:style w:type="paragraph" w:customStyle="1" w:styleId="Bullet2">
    <w:name w:val="Bullet 2"/>
    <w:basedOn w:val="Normale"/>
    <w:link w:val="Bullet2Char"/>
    <w:qFormat/>
    <w:rsid w:val="0052316B"/>
    <w:pPr>
      <w:numPr>
        <w:numId w:val="2"/>
      </w:numPr>
      <w:spacing w:after="120"/>
      <w:ind w:left="1417" w:hanging="425"/>
    </w:pPr>
    <w:rPr>
      <w:color w:val="000000" w:themeColor="text1"/>
      <w:sz w:val="22"/>
    </w:rPr>
  </w:style>
  <w:style w:type="paragraph" w:customStyle="1" w:styleId="Heading1separatationline">
    <w:name w:val="Heading 1 separatation line"/>
    <w:basedOn w:val="Normale"/>
    <w:next w:val="Corpotesto"/>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e"/>
    <w:next w:val="Corpotesto"/>
    <w:rsid w:val="0052316B"/>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e"/>
    <w:rsid w:val="0052316B"/>
    <w:pPr>
      <w:spacing w:line="180" w:lineRule="exact"/>
      <w:jc w:val="right"/>
    </w:pPr>
    <w:rPr>
      <w:color w:val="00558C" w:themeColor="accent1"/>
    </w:rPr>
  </w:style>
  <w:style w:type="paragraph" w:customStyle="1" w:styleId="Editionnumber">
    <w:name w:val="Edition number"/>
    <w:basedOn w:val="Normale"/>
    <w:rsid w:val="0052316B"/>
    <w:rPr>
      <w:b/>
      <w:color w:val="00558C" w:themeColor="accent1"/>
      <w:sz w:val="50"/>
      <w:szCs w:val="50"/>
    </w:rPr>
  </w:style>
  <w:style w:type="paragraph" w:customStyle="1" w:styleId="Editionnumber-footer">
    <w:name w:val="Edition number - footer"/>
    <w:basedOn w:val="Pidipagina"/>
    <w:next w:val="Nessunaspaziatura"/>
    <w:rsid w:val="0052316B"/>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Intestazione"/>
    <w:rsid w:val="0052316B"/>
    <w:pPr>
      <w:pBdr>
        <w:bottom w:val="single" w:sz="8" w:space="12" w:color="00558C" w:themeColor="accent1"/>
      </w:pBdr>
      <w:spacing w:before="100" w:line="560" w:lineRule="exact"/>
    </w:pPr>
    <w:rPr>
      <w:b/>
      <w:caps/>
      <w:color w:val="009FE3" w:themeColor="accent2"/>
      <w:sz w:val="56"/>
      <w:szCs w:val="56"/>
    </w:rPr>
  </w:style>
  <w:style w:type="paragraph" w:styleId="Sommario1">
    <w:name w:val="toc 1"/>
    <w:basedOn w:val="Normale"/>
    <w:next w:val="Normale"/>
    <w:uiPriority w:val="39"/>
    <w:rsid w:val="0052316B"/>
    <w:pPr>
      <w:tabs>
        <w:tab w:val="right" w:leader="dot" w:pos="9781"/>
      </w:tabs>
      <w:spacing w:after="40" w:line="300" w:lineRule="atLeast"/>
      <w:ind w:left="425" w:right="425" w:hanging="425"/>
    </w:pPr>
    <w:rPr>
      <w:b/>
      <w:caps/>
      <w:noProof/>
      <w:color w:val="00558C" w:themeColor="accent1"/>
      <w:sz w:val="22"/>
    </w:rPr>
  </w:style>
  <w:style w:type="paragraph" w:styleId="Sommario2">
    <w:name w:val="toc 2"/>
    <w:basedOn w:val="Normale"/>
    <w:next w:val="Normale"/>
    <w:autoRedefine/>
    <w:uiPriority w:val="39"/>
    <w:rsid w:val="0052316B"/>
    <w:pPr>
      <w:tabs>
        <w:tab w:val="right" w:leader="dot" w:pos="9781"/>
      </w:tabs>
      <w:spacing w:after="40" w:line="300" w:lineRule="atLeast"/>
      <w:ind w:left="709" w:right="425" w:hanging="709"/>
    </w:pPr>
    <w:rPr>
      <w:noProof/>
      <w:color w:val="00558C" w:themeColor="accent1"/>
      <w:sz w:val="22"/>
    </w:rPr>
  </w:style>
  <w:style w:type="character" w:styleId="Collegamentoipertestuale">
    <w:name w:val="Hyperlink"/>
    <w:basedOn w:val="Carpredefinitoparagrafo"/>
    <w:uiPriority w:val="99"/>
    <w:unhideWhenUsed/>
    <w:rsid w:val="0052316B"/>
    <w:rPr>
      <w:color w:val="00558C" w:themeColor="accent1"/>
      <w:u w:val="single"/>
    </w:rPr>
  </w:style>
  <w:style w:type="paragraph" w:styleId="Numeroelenco3">
    <w:name w:val="List Number 3"/>
    <w:basedOn w:val="Normale"/>
    <w:uiPriority w:val="99"/>
    <w:unhideWhenUsed/>
    <w:rsid w:val="0052316B"/>
    <w:pPr>
      <w:contextualSpacing/>
    </w:pPr>
  </w:style>
  <w:style w:type="paragraph" w:styleId="Indicedellefigure">
    <w:name w:val="table of figures"/>
    <w:basedOn w:val="Normale"/>
    <w:next w:val="Normale"/>
    <w:uiPriority w:val="99"/>
    <w:rsid w:val="0052316B"/>
    <w:pPr>
      <w:tabs>
        <w:tab w:val="right" w:leader="dot" w:pos="9781"/>
      </w:tabs>
      <w:spacing w:after="60"/>
      <w:ind w:left="1276" w:right="425" w:hanging="1276"/>
    </w:pPr>
    <w:rPr>
      <w:i/>
      <w:color w:val="00558C"/>
      <w:sz w:val="22"/>
    </w:rPr>
  </w:style>
  <w:style w:type="paragraph" w:customStyle="1" w:styleId="Tabletext">
    <w:name w:val="Table text"/>
    <w:basedOn w:val="Normale"/>
    <w:qFormat/>
    <w:rsid w:val="0052316B"/>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Sfondomedio1">
    <w:name w:val="Medium Shading 1"/>
    <w:basedOn w:val="Tabellanormale"/>
    <w:uiPriority w:val="63"/>
    <w:rsid w:val="0052316B"/>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Didascalia">
    <w:name w:val="caption"/>
    <w:basedOn w:val="Normale"/>
    <w:next w:val="Normale"/>
    <w:uiPriority w:val="35"/>
    <w:rsid w:val="0052316B"/>
    <w:rPr>
      <w:b/>
      <w:bCs/>
      <w:i/>
      <w:color w:val="575756"/>
      <w:sz w:val="22"/>
      <w:u w:val="single"/>
    </w:rPr>
  </w:style>
  <w:style w:type="paragraph" w:styleId="Sommario3">
    <w:name w:val="toc 3"/>
    <w:basedOn w:val="Normale"/>
    <w:next w:val="Normale"/>
    <w:uiPriority w:val="39"/>
    <w:unhideWhenUsed/>
    <w:rsid w:val="0052316B"/>
    <w:pPr>
      <w:tabs>
        <w:tab w:val="right" w:leader="dot" w:pos="9781"/>
      </w:tabs>
      <w:spacing w:after="60"/>
      <w:ind w:left="1134" w:hanging="709"/>
    </w:pPr>
    <w:rPr>
      <w:color w:val="00558C"/>
    </w:rPr>
  </w:style>
  <w:style w:type="paragraph" w:customStyle="1" w:styleId="Listatext">
    <w:name w:val="List a text"/>
    <w:basedOn w:val="Normale"/>
    <w:qFormat/>
    <w:rsid w:val="0052316B"/>
    <w:pPr>
      <w:spacing w:after="120"/>
      <w:ind w:left="1134"/>
    </w:pPr>
    <w:rPr>
      <w:sz w:val="22"/>
    </w:rPr>
  </w:style>
  <w:style w:type="character" w:customStyle="1" w:styleId="Bullet2Char">
    <w:name w:val="Bullet 2 Char"/>
    <w:basedOn w:val="Carpredefinitoparagrafo"/>
    <w:link w:val="Bullet2"/>
    <w:rsid w:val="0052316B"/>
    <w:rPr>
      <w:color w:val="000000" w:themeColor="text1"/>
      <w:lang w:val="en-GB"/>
    </w:rPr>
  </w:style>
  <w:style w:type="paragraph" w:customStyle="1" w:styleId="AppendixHead1">
    <w:name w:val="Appendix Head 1"/>
    <w:basedOn w:val="Normale"/>
    <w:next w:val="Heading1separationline"/>
    <w:qFormat/>
    <w:rsid w:val="0052316B"/>
    <w:pPr>
      <w:numPr>
        <w:ilvl w:val="1"/>
        <w:numId w:val="17"/>
      </w:numPr>
      <w:spacing w:before="120" w:after="120" w:line="240" w:lineRule="auto"/>
    </w:pPr>
    <w:rPr>
      <w:rFonts w:eastAsia="Calibri" w:cs="Arial"/>
      <w:b/>
      <w:caps/>
      <w:color w:val="00558C"/>
      <w:sz w:val="28"/>
      <w:lang w:eastAsia="en-GB"/>
    </w:rPr>
  </w:style>
  <w:style w:type="paragraph" w:customStyle="1" w:styleId="AppendixHead2">
    <w:name w:val="Appendix Head 2"/>
    <w:basedOn w:val="Appendix"/>
    <w:next w:val="Heading2separationline"/>
    <w:qFormat/>
    <w:rsid w:val="0052316B"/>
    <w:pPr>
      <w:numPr>
        <w:ilvl w:val="2"/>
      </w:numPr>
      <w:spacing w:after="120"/>
    </w:pPr>
    <w:rPr>
      <w:rFonts w:cs="Arial"/>
      <w:sz w:val="24"/>
      <w:lang w:eastAsia="en-GB"/>
    </w:rPr>
  </w:style>
  <w:style w:type="paragraph" w:customStyle="1" w:styleId="AppendixHead3">
    <w:name w:val="Appendix Head 3"/>
    <w:basedOn w:val="Normale"/>
    <w:next w:val="Corpotesto"/>
    <w:qFormat/>
    <w:rsid w:val="0052316B"/>
    <w:pPr>
      <w:numPr>
        <w:ilvl w:val="3"/>
        <w:numId w:val="17"/>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Corpotesto"/>
    <w:qFormat/>
    <w:rsid w:val="0052316B"/>
    <w:pPr>
      <w:numPr>
        <w:ilvl w:val="4"/>
      </w:numPr>
    </w:pPr>
    <w:rPr>
      <w:smallCaps w:val="0"/>
      <w:sz w:val="22"/>
    </w:rPr>
  </w:style>
  <w:style w:type="paragraph" w:customStyle="1" w:styleId="Annex">
    <w:name w:val="Annex"/>
    <w:next w:val="Corpotesto"/>
    <w:link w:val="AnnexChar"/>
    <w:qFormat/>
    <w:rsid w:val="0052316B"/>
    <w:pPr>
      <w:numPr>
        <w:numId w:val="3"/>
      </w:numPr>
      <w:spacing w:after="360"/>
    </w:pPr>
    <w:rPr>
      <w:b/>
      <w:caps/>
      <w:color w:val="00558C"/>
      <w:sz w:val="28"/>
      <w:lang w:val="en-GB"/>
    </w:rPr>
  </w:style>
  <w:style w:type="character" w:customStyle="1" w:styleId="AnnexChar">
    <w:name w:val="Annex Char"/>
    <w:basedOn w:val="Carpredefinitoparagrafo"/>
    <w:link w:val="Annex"/>
    <w:rsid w:val="0052316B"/>
    <w:rPr>
      <w:b/>
      <w:caps/>
      <w:color w:val="00558C"/>
      <w:sz w:val="28"/>
      <w:lang w:val="en-GB"/>
    </w:rPr>
  </w:style>
  <w:style w:type="paragraph" w:customStyle="1" w:styleId="AnnexAHead1">
    <w:name w:val="Annex A Head 1"/>
    <w:basedOn w:val="Normale"/>
    <w:next w:val="Heading1separatationline"/>
    <w:rsid w:val="006E10BF"/>
    <w:pPr>
      <w:numPr>
        <w:numId w:val="10"/>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e"/>
    <w:next w:val="Heading2separationline"/>
    <w:rsid w:val="006E10BF"/>
    <w:pPr>
      <w:numPr>
        <w:ilvl w:val="1"/>
        <w:numId w:val="10"/>
      </w:numPr>
      <w:spacing w:before="120" w:after="120" w:line="240" w:lineRule="auto"/>
    </w:pPr>
    <w:rPr>
      <w:rFonts w:eastAsia="Calibri" w:cs="Calibri"/>
      <w:b/>
      <w:caps/>
      <w:color w:val="407EC9"/>
      <w:sz w:val="24"/>
      <w:lang w:eastAsia="en-GB"/>
    </w:rPr>
  </w:style>
  <w:style w:type="paragraph" w:styleId="Corpotesto">
    <w:name w:val="Body Text"/>
    <w:basedOn w:val="Normale"/>
    <w:link w:val="CorpotestoCarattere"/>
    <w:unhideWhenUsed/>
    <w:qFormat/>
    <w:rsid w:val="0052316B"/>
    <w:pPr>
      <w:spacing w:after="120"/>
      <w:jc w:val="both"/>
    </w:pPr>
    <w:rPr>
      <w:sz w:val="22"/>
    </w:rPr>
  </w:style>
  <w:style w:type="character" w:customStyle="1" w:styleId="CorpotestoCarattere">
    <w:name w:val="Corpo testo Carattere"/>
    <w:basedOn w:val="Carpredefinitoparagrafo"/>
    <w:link w:val="Corpotesto"/>
    <w:rsid w:val="0052316B"/>
    <w:rPr>
      <w:lang w:val="en-GB"/>
    </w:rPr>
  </w:style>
  <w:style w:type="paragraph" w:customStyle="1" w:styleId="AnnexAHead3">
    <w:name w:val="Annex A Head 3"/>
    <w:basedOn w:val="Normale"/>
    <w:next w:val="Corpotesto"/>
    <w:rsid w:val="006E10BF"/>
    <w:pPr>
      <w:numPr>
        <w:ilvl w:val="2"/>
        <w:numId w:val="10"/>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e"/>
    <w:next w:val="Corpotesto"/>
    <w:rsid w:val="006E10BF"/>
    <w:pPr>
      <w:numPr>
        <w:ilvl w:val="3"/>
        <w:numId w:val="10"/>
      </w:numPr>
      <w:spacing w:before="120" w:after="120" w:line="240" w:lineRule="auto"/>
    </w:pPr>
    <w:rPr>
      <w:rFonts w:eastAsia="Calibri" w:cs="Calibri"/>
      <w:b/>
      <w:color w:val="407EC9"/>
      <w:sz w:val="22"/>
      <w:lang w:eastAsia="en-GB"/>
    </w:rPr>
  </w:style>
  <w:style w:type="character" w:styleId="Rimandocommento">
    <w:name w:val="annotation reference"/>
    <w:basedOn w:val="Carpredefinitoparagrafo"/>
    <w:unhideWhenUsed/>
    <w:rsid w:val="0052316B"/>
    <w:rPr>
      <w:noProof w:val="0"/>
      <w:sz w:val="18"/>
      <w:szCs w:val="18"/>
      <w:lang w:val="en-GB"/>
    </w:rPr>
  </w:style>
  <w:style w:type="paragraph" w:styleId="Testocommento">
    <w:name w:val="annotation text"/>
    <w:basedOn w:val="Normale"/>
    <w:link w:val="TestocommentoCarattere"/>
    <w:unhideWhenUsed/>
    <w:rsid w:val="0052316B"/>
    <w:pPr>
      <w:spacing w:line="240" w:lineRule="auto"/>
    </w:pPr>
    <w:rPr>
      <w:sz w:val="24"/>
      <w:szCs w:val="24"/>
    </w:rPr>
  </w:style>
  <w:style w:type="character" w:customStyle="1" w:styleId="TestocommentoCarattere">
    <w:name w:val="Testo commento Carattere"/>
    <w:basedOn w:val="Carpredefinitoparagrafo"/>
    <w:link w:val="Testocommento"/>
    <w:rsid w:val="0052316B"/>
    <w:rPr>
      <w:sz w:val="24"/>
      <w:szCs w:val="24"/>
      <w:lang w:val="en-GB"/>
    </w:rPr>
  </w:style>
  <w:style w:type="paragraph" w:styleId="Soggettocommento">
    <w:name w:val="annotation subject"/>
    <w:basedOn w:val="Testocommento"/>
    <w:next w:val="Testocommento"/>
    <w:link w:val="SoggettocommentoCarattere"/>
    <w:unhideWhenUsed/>
    <w:rsid w:val="0052316B"/>
    <w:rPr>
      <w:b/>
      <w:bCs/>
      <w:sz w:val="20"/>
      <w:szCs w:val="20"/>
    </w:rPr>
  </w:style>
  <w:style w:type="character" w:customStyle="1" w:styleId="SoggettocommentoCarattere">
    <w:name w:val="Soggetto commento Carattere"/>
    <w:basedOn w:val="TestocommentoCarattere"/>
    <w:link w:val="Soggettocommento"/>
    <w:rsid w:val="0052316B"/>
    <w:rPr>
      <w:b/>
      <w:bCs/>
      <w:sz w:val="20"/>
      <w:szCs w:val="20"/>
      <w:lang w:val="en-GB"/>
    </w:rPr>
  </w:style>
  <w:style w:type="paragraph" w:styleId="Rientrocorpodeltesto3">
    <w:name w:val="Body Text Indent 3"/>
    <w:basedOn w:val="Normale"/>
    <w:link w:val="Rientrocorpodeltesto3Carattere"/>
    <w:semiHidden/>
    <w:unhideWhenUsed/>
    <w:rsid w:val="0052316B"/>
    <w:pPr>
      <w:spacing w:after="120"/>
      <w:ind w:left="360"/>
    </w:pPr>
    <w:rPr>
      <w:sz w:val="16"/>
      <w:szCs w:val="16"/>
    </w:rPr>
  </w:style>
  <w:style w:type="character" w:customStyle="1" w:styleId="Rientrocorpodeltesto3Carattere">
    <w:name w:val="Rientro corpo del testo 3 Carattere"/>
    <w:basedOn w:val="Carpredefinitoparagrafo"/>
    <w:link w:val="Rientrocorpodeltesto3"/>
    <w:semiHidden/>
    <w:rsid w:val="0052316B"/>
    <w:rPr>
      <w:sz w:val="16"/>
      <w:szCs w:val="16"/>
      <w:lang w:val="en-GB"/>
    </w:rPr>
  </w:style>
  <w:style w:type="paragraph" w:customStyle="1" w:styleId="InsetList">
    <w:name w:val="Inset List"/>
    <w:basedOn w:val="Normale"/>
    <w:qFormat/>
    <w:rsid w:val="0052316B"/>
    <w:pPr>
      <w:numPr>
        <w:numId w:val="8"/>
      </w:numPr>
      <w:spacing w:after="120"/>
      <w:jc w:val="both"/>
    </w:pPr>
    <w:rPr>
      <w:sz w:val="22"/>
    </w:rPr>
  </w:style>
  <w:style w:type="paragraph" w:customStyle="1" w:styleId="ListofFigures">
    <w:name w:val="List of Figures"/>
    <w:basedOn w:val="Normale"/>
    <w:next w:val="Normale"/>
    <w:rsid w:val="0052316B"/>
    <w:pPr>
      <w:spacing w:after="240" w:line="480" w:lineRule="atLeast"/>
    </w:pPr>
    <w:rPr>
      <w:b/>
      <w:color w:val="009FE3" w:themeColor="accent2"/>
      <w:sz w:val="40"/>
      <w:szCs w:val="40"/>
    </w:rPr>
  </w:style>
  <w:style w:type="paragraph" w:customStyle="1" w:styleId="Reference">
    <w:name w:val="Reference"/>
    <w:basedOn w:val="Normale"/>
    <w:qFormat/>
    <w:rsid w:val="0052316B"/>
    <w:pPr>
      <w:numPr>
        <w:numId w:val="16"/>
      </w:numPr>
      <w:spacing w:before="120" w:after="60" w:line="240" w:lineRule="auto"/>
      <w:jc w:val="both"/>
    </w:pPr>
    <w:rPr>
      <w:rFonts w:eastAsia="Times New Roman" w:cs="Times New Roman"/>
      <w:sz w:val="22"/>
      <w:szCs w:val="20"/>
    </w:rPr>
  </w:style>
  <w:style w:type="paragraph" w:customStyle="1" w:styleId="Tablecaption">
    <w:name w:val="Table caption"/>
    <w:basedOn w:val="Didascalia"/>
    <w:next w:val="Corpotesto"/>
    <w:qFormat/>
    <w:rsid w:val="0052316B"/>
    <w:pPr>
      <w:numPr>
        <w:numId w:val="5"/>
      </w:numPr>
      <w:tabs>
        <w:tab w:val="left" w:pos="851"/>
      </w:tabs>
      <w:spacing w:before="240" w:after="240"/>
      <w:jc w:val="center"/>
    </w:pPr>
    <w:rPr>
      <w:b w:val="0"/>
      <w:u w:val="none"/>
    </w:rPr>
  </w:style>
  <w:style w:type="paragraph" w:styleId="Numeroelenco">
    <w:name w:val="List Number"/>
    <w:basedOn w:val="Normale"/>
    <w:semiHidden/>
    <w:rsid w:val="0052316B"/>
    <w:pPr>
      <w:numPr>
        <w:numId w:val="13"/>
      </w:numPr>
      <w:contextualSpacing/>
    </w:pPr>
  </w:style>
  <w:style w:type="paragraph" w:styleId="Sommario4">
    <w:name w:val="toc 4"/>
    <w:basedOn w:val="Normale"/>
    <w:next w:val="Normale"/>
    <w:autoRedefine/>
    <w:uiPriority w:val="39"/>
    <w:unhideWhenUsed/>
    <w:rsid w:val="0052316B"/>
    <w:pPr>
      <w:tabs>
        <w:tab w:val="right" w:leader="dot" w:pos="9781"/>
        <w:tab w:val="right" w:leader="dot" w:pos="10195"/>
      </w:tabs>
      <w:ind w:left="1418" w:right="425" w:hanging="1418"/>
    </w:pPr>
    <w:rPr>
      <w:b/>
      <w:caps/>
      <w:color w:val="00558C"/>
      <w:sz w:val="22"/>
    </w:rPr>
  </w:style>
  <w:style w:type="paragraph" w:styleId="Testonotaapidipagina">
    <w:name w:val="footnote text"/>
    <w:basedOn w:val="Normale"/>
    <w:link w:val="TestonotaapidipaginaCarattere"/>
    <w:uiPriority w:val="99"/>
    <w:unhideWhenUsed/>
    <w:rsid w:val="0052316B"/>
    <w:pPr>
      <w:tabs>
        <w:tab w:val="left" w:pos="425"/>
      </w:tabs>
      <w:spacing w:line="240" w:lineRule="auto"/>
      <w:ind w:left="425" w:hanging="425"/>
    </w:pPr>
    <w:rPr>
      <w:szCs w:val="24"/>
      <w:vertAlign w:val="superscript"/>
    </w:rPr>
  </w:style>
  <w:style w:type="character" w:customStyle="1" w:styleId="TestonotaapidipaginaCarattere">
    <w:name w:val="Testo nota a piè di pagina Carattere"/>
    <w:basedOn w:val="Carpredefinitoparagrafo"/>
    <w:link w:val="Testonotaapidipagina"/>
    <w:uiPriority w:val="99"/>
    <w:rsid w:val="0052316B"/>
    <w:rPr>
      <w:sz w:val="18"/>
      <w:szCs w:val="24"/>
      <w:vertAlign w:val="superscript"/>
      <w:lang w:val="en-GB"/>
    </w:rPr>
  </w:style>
  <w:style w:type="character" w:styleId="Rimandonotaapidipagina">
    <w:name w:val="footnote reference"/>
    <w:uiPriority w:val="99"/>
    <w:rsid w:val="0052316B"/>
    <w:rPr>
      <w:rFonts w:asciiTheme="minorHAnsi" w:hAnsiTheme="minorHAnsi"/>
      <w:sz w:val="20"/>
      <w:vertAlign w:val="superscript"/>
    </w:rPr>
  </w:style>
  <w:style w:type="character" w:styleId="Numeropagina">
    <w:name w:val="page number"/>
    <w:rsid w:val="0052316B"/>
    <w:rPr>
      <w:rFonts w:asciiTheme="minorHAnsi" w:hAnsiTheme="minorHAnsi"/>
      <w:sz w:val="15"/>
    </w:rPr>
  </w:style>
  <w:style w:type="paragraph" w:customStyle="1" w:styleId="Footereditionno">
    <w:name w:val="Footer edition no."/>
    <w:basedOn w:val="Normale"/>
    <w:rsid w:val="0052316B"/>
    <w:pPr>
      <w:tabs>
        <w:tab w:val="right" w:pos="10206"/>
      </w:tabs>
    </w:pPr>
    <w:rPr>
      <w:b/>
      <w:color w:val="00558C"/>
      <w:sz w:val="15"/>
    </w:rPr>
  </w:style>
  <w:style w:type="paragraph" w:customStyle="1" w:styleId="Lista">
    <w:name w:val="List a"/>
    <w:basedOn w:val="Normale"/>
    <w:qFormat/>
    <w:rsid w:val="0052316B"/>
    <w:pPr>
      <w:numPr>
        <w:ilvl w:val="1"/>
        <w:numId w:val="81"/>
      </w:numPr>
      <w:spacing w:after="120" w:line="240" w:lineRule="auto"/>
      <w:jc w:val="both"/>
    </w:pPr>
    <w:rPr>
      <w:rFonts w:eastAsia="Times New Roman" w:cs="Times New Roman"/>
      <w:sz w:val="22"/>
      <w:szCs w:val="20"/>
      <w:lang w:eastAsia="en-GB"/>
    </w:rPr>
  </w:style>
  <w:style w:type="numbering" w:styleId="ArticoloSezione">
    <w:name w:val="Outline List 3"/>
    <w:basedOn w:val="Nessunelenco"/>
    <w:rsid w:val="0052316B"/>
    <w:pPr>
      <w:numPr>
        <w:numId w:val="6"/>
      </w:numPr>
    </w:pPr>
  </w:style>
  <w:style w:type="paragraph" w:styleId="Sommario5">
    <w:name w:val="toc 5"/>
    <w:basedOn w:val="Normale"/>
    <w:next w:val="Normale"/>
    <w:autoRedefine/>
    <w:uiPriority w:val="39"/>
    <w:rsid w:val="0052316B"/>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ommario6">
    <w:name w:val="toc 6"/>
    <w:basedOn w:val="Normale"/>
    <w:next w:val="Normale"/>
    <w:autoRedefine/>
    <w:rsid w:val="0052316B"/>
    <w:pPr>
      <w:spacing w:line="240" w:lineRule="auto"/>
      <w:ind w:left="960"/>
    </w:pPr>
    <w:rPr>
      <w:rFonts w:ascii="Arial" w:eastAsia="Times New Roman" w:hAnsi="Arial" w:cs="Times New Roman"/>
      <w:sz w:val="20"/>
      <w:szCs w:val="20"/>
    </w:rPr>
  </w:style>
  <w:style w:type="paragraph" w:styleId="Sommario7">
    <w:name w:val="toc 7"/>
    <w:basedOn w:val="Normale"/>
    <w:next w:val="Normale"/>
    <w:autoRedefine/>
    <w:rsid w:val="0052316B"/>
    <w:pPr>
      <w:spacing w:line="240" w:lineRule="auto"/>
      <w:ind w:left="1200"/>
    </w:pPr>
    <w:rPr>
      <w:rFonts w:ascii="Arial" w:eastAsia="Times New Roman" w:hAnsi="Arial" w:cs="Times New Roman"/>
      <w:sz w:val="20"/>
      <w:szCs w:val="20"/>
    </w:rPr>
  </w:style>
  <w:style w:type="paragraph" w:styleId="Sommario8">
    <w:name w:val="toc 8"/>
    <w:basedOn w:val="Normale"/>
    <w:next w:val="Normale"/>
    <w:autoRedefine/>
    <w:rsid w:val="0052316B"/>
    <w:pPr>
      <w:spacing w:line="240" w:lineRule="auto"/>
      <w:ind w:left="1440"/>
    </w:pPr>
    <w:rPr>
      <w:rFonts w:ascii="Arial" w:eastAsia="Times New Roman" w:hAnsi="Arial" w:cs="Times New Roman"/>
      <w:sz w:val="20"/>
      <w:szCs w:val="20"/>
    </w:rPr>
  </w:style>
  <w:style w:type="paragraph" w:styleId="Sommario9">
    <w:name w:val="toc 9"/>
    <w:basedOn w:val="Normale"/>
    <w:next w:val="Normale"/>
    <w:autoRedefine/>
    <w:rsid w:val="0052316B"/>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52316B"/>
    <w:pPr>
      <w:numPr>
        <w:ilvl w:val="2"/>
        <w:numId w:val="81"/>
      </w:numPr>
      <w:ind w:left="1701" w:hanging="425"/>
    </w:pPr>
  </w:style>
  <w:style w:type="paragraph" w:customStyle="1" w:styleId="Listitext">
    <w:name w:val="List i text"/>
    <w:basedOn w:val="Normale"/>
    <w:qFormat/>
    <w:rsid w:val="0052316B"/>
    <w:pPr>
      <w:ind w:left="2268" w:hanging="567"/>
    </w:pPr>
    <w:rPr>
      <w:sz w:val="20"/>
    </w:rPr>
  </w:style>
  <w:style w:type="paragraph" w:customStyle="1" w:styleId="Bullet1text">
    <w:name w:val="Bullet 1 text"/>
    <w:basedOn w:val="Normale"/>
    <w:qFormat/>
    <w:rsid w:val="0052316B"/>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e"/>
    <w:qFormat/>
    <w:rsid w:val="0052316B"/>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e"/>
    <w:qFormat/>
    <w:rsid w:val="0052316B"/>
    <w:pPr>
      <w:numPr>
        <w:numId w:val="15"/>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e"/>
    <w:qFormat/>
    <w:rsid w:val="0052316B"/>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e"/>
    <w:qFormat/>
    <w:rsid w:val="0052316B"/>
    <w:pPr>
      <w:numPr>
        <w:numId w:val="18"/>
      </w:numPr>
      <w:spacing w:after="120" w:line="240" w:lineRule="auto"/>
      <w:jc w:val="both"/>
    </w:pPr>
    <w:rPr>
      <w:rFonts w:eastAsia="Times New Roman" w:cs="Times New Roman"/>
      <w:sz w:val="22"/>
      <w:szCs w:val="20"/>
      <w:lang w:eastAsia="en-GB"/>
    </w:rPr>
  </w:style>
  <w:style w:type="paragraph" w:customStyle="1" w:styleId="List1text">
    <w:name w:val="List 1 text"/>
    <w:basedOn w:val="Normale"/>
    <w:qFormat/>
    <w:rsid w:val="0052316B"/>
    <w:pPr>
      <w:spacing w:after="120" w:line="240" w:lineRule="auto"/>
      <w:ind w:left="567"/>
      <w:jc w:val="both"/>
    </w:pPr>
    <w:rPr>
      <w:rFonts w:eastAsia="Times New Roman" w:cs="Times New Roman"/>
      <w:sz w:val="22"/>
      <w:szCs w:val="20"/>
      <w:lang w:eastAsia="en-GB"/>
    </w:rPr>
  </w:style>
  <w:style w:type="paragraph" w:styleId="Mappadocumento">
    <w:name w:val="Document Map"/>
    <w:basedOn w:val="Normale"/>
    <w:link w:val="MappadocumentoCarattere"/>
    <w:rsid w:val="0052316B"/>
    <w:pPr>
      <w:shd w:val="clear" w:color="auto" w:fill="000080"/>
      <w:spacing w:line="240" w:lineRule="auto"/>
    </w:pPr>
    <w:rPr>
      <w:rFonts w:ascii="Tahoma" w:eastAsia="Times New Roman" w:hAnsi="Tahoma" w:cs="Times New Roman"/>
      <w:sz w:val="20"/>
      <w:szCs w:val="24"/>
      <w:lang w:val="de-DE" w:eastAsia="de-DE"/>
    </w:rPr>
  </w:style>
  <w:style w:type="character" w:customStyle="1" w:styleId="MappadocumentoCarattere">
    <w:name w:val="Mappa documento Carattere"/>
    <w:basedOn w:val="Carpredefinitoparagrafo"/>
    <w:link w:val="Mappadocumento"/>
    <w:rsid w:val="0052316B"/>
    <w:rPr>
      <w:rFonts w:ascii="Tahoma" w:eastAsia="Times New Roman" w:hAnsi="Tahoma" w:cs="Times New Roman"/>
      <w:sz w:val="20"/>
      <w:szCs w:val="24"/>
      <w:shd w:val="clear" w:color="auto" w:fill="000080"/>
      <w:lang w:val="de-DE" w:eastAsia="de-DE"/>
    </w:rPr>
  </w:style>
  <w:style w:type="character" w:styleId="Collegamentovisitato">
    <w:name w:val="FollowedHyperlink"/>
    <w:rsid w:val="0052316B"/>
    <w:rPr>
      <w:color w:val="800080"/>
      <w:u w:val="single"/>
    </w:rPr>
  </w:style>
  <w:style w:type="paragraph" w:styleId="NormaleWeb">
    <w:name w:val="Normal (Web)"/>
    <w:basedOn w:val="Normale"/>
    <w:uiPriority w:val="99"/>
    <w:rsid w:val="0052316B"/>
    <w:pPr>
      <w:spacing w:line="240" w:lineRule="auto"/>
    </w:pPr>
    <w:rPr>
      <w:rFonts w:ascii="Arial" w:eastAsia="Times New Roman" w:hAnsi="Arial" w:cs="Times New Roman"/>
      <w:sz w:val="22"/>
      <w:szCs w:val="24"/>
    </w:rPr>
  </w:style>
  <w:style w:type="paragraph" w:customStyle="1" w:styleId="TableofTables">
    <w:name w:val="Table of Tables"/>
    <w:basedOn w:val="Indicedellefigure"/>
    <w:rsid w:val="0052316B"/>
    <w:pPr>
      <w:tabs>
        <w:tab w:val="left" w:pos="1134"/>
        <w:tab w:val="right" w:pos="9781"/>
      </w:tabs>
    </w:pPr>
  </w:style>
  <w:style w:type="character" w:styleId="Enfasicorsivo">
    <w:name w:val="Emphasis"/>
    <w:rsid w:val="0052316B"/>
    <w:rPr>
      <w:i/>
      <w:iCs/>
    </w:rPr>
  </w:style>
  <w:style w:type="character" w:styleId="CitazioneHTML">
    <w:name w:val="HTML Cite"/>
    <w:rsid w:val="0052316B"/>
    <w:rPr>
      <w:i/>
      <w:iCs/>
    </w:rPr>
  </w:style>
  <w:style w:type="paragraph" w:customStyle="1" w:styleId="equation0">
    <w:name w:val="equation"/>
    <w:basedOn w:val="Normale"/>
    <w:next w:val="Corpotesto"/>
    <w:rsid w:val="006E10BF"/>
    <w:pPr>
      <w:keepNext/>
      <w:spacing w:after="120" w:line="240" w:lineRule="auto"/>
      <w:ind w:left="1276" w:hanging="1276"/>
    </w:pPr>
    <w:rPr>
      <w:rFonts w:eastAsia="Times New Roman" w:cs="Times New Roman"/>
      <w:i/>
      <w:sz w:val="22"/>
      <w:szCs w:val="24"/>
      <w:u w:val="single"/>
    </w:rPr>
  </w:style>
  <w:style w:type="paragraph" w:customStyle="1" w:styleId="Default">
    <w:name w:val="Default"/>
    <w:rsid w:val="0052316B"/>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ellanormale"/>
    <w:next w:val="Grigliatabella"/>
    <w:uiPriority w:val="59"/>
    <w:rsid w:val="0052316B"/>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rsid w:val="0052316B"/>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52316B"/>
    <w:pPr>
      <w:numPr>
        <w:numId w:val="69"/>
      </w:numPr>
      <w:spacing w:before="120"/>
      <w:contextualSpacing/>
    </w:pPr>
    <w:rPr>
      <w:sz w:val="20"/>
    </w:rPr>
  </w:style>
  <w:style w:type="paragraph" w:customStyle="1" w:styleId="Textedesaisie">
    <w:name w:val="Texte de saisie"/>
    <w:basedOn w:val="Normale"/>
    <w:link w:val="TextedesaisieCar"/>
    <w:rsid w:val="0052316B"/>
    <w:rPr>
      <w:color w:val="000000" w:themeColor="text1"/>
      <w:sz w:val="22"/>
    </w:rPr>
  </w:style>
  <w:style w:type="character" w:customStyle="1" w:styleId="TextedesaisieCar">
    <w:name w:val="Texte de saisie Car"/>
    <w:basedOn w:val="Carpredefinitoparagrafo"/>
    <w:link w:val="Textedesaisie"/>
    <w:rsid w:val="0052316B"/>
    <w:rPr>
      <w:color w:val="000000" w:themeColor="text1"/>
      <w:lang w:val="en-GB"/>
    </w:rPr>
  </w:style>
  <w:style w:type="paragraph" w:customStyle="1" w:styleId="AnnexTablecaption">
    <w:name w:val="Annex Table caption"/>
    <w:basedOn w:val="Corpotesto"/>
    <w:qFormat/>
    <w:rsid w:val="0052316B"/>
    <w:pPr>
      <w:numPr>
        <w:numId w:val="85"/>
      </w:numPr>
      <w:jc w:val="center"/>
    </w:pPr>
    <w:rPr>
      <w:i/>
      <w:color w:val="00558C"/>
      <w:lang w:eastAsia="en-GB"/>
    </w:rPr>
  </w:style>
  <w:style w:type="paragraph" w:customStyle="1" w:styleId="Figurecaption">
    <w:name w:val="Figure caption"/>
    <w:basedOn w:val="Didascalia"/>
    <w:next w:val="Corpotesto"/>
    <w:qFormat/>
    <w:rsid w:val="0052316B"/>
    <w:pPr>
      <w:numPr>
        <w:numId w:val="9"/>
      </w:numPr>
      <w:spacing w:before="240" w:after="240"/>
      <w:jc w:val="center"/>
    </w:pPr>
    <w:rPr>
      <w:b w:val="0"/>
      <w:u w:val="none"/>
    </w:rPr>
  </w:style>
  <w:style w:type="paragraph" w:customStyle="1" w:styleId="AnnexBHead1">
    <w:name w:val="Annex B Head 1"/>
    <w:basedOn w:val="AnnexAHead1"/>
    <w:next w:val="Heading1separatationline"/>
    <w:rsid w:val="006E10BF"/>
    <w:pPr>
      <w:numPr>
        <w:numId w:val="12"/>
      </w:numPr>
    </w:pPr>
  </w:style>
  <w:style w:type="paragraph" w:styleId="Nessunaspaziatura">
    <w:name w:val="No Spacing"/>
    <w:uiPriority w:val="1"/>
    <w:rsid w:val="0052316B"/>
    <w:pPr>
      <w:spacing w:after="0" w:line="240" w:lineRule="auto"/>
    </w:pPr>
    <w:rPr>
      <w:sz w:val="18"/>
      <w:lang w:val="en-GB"/>
    </w:rPr>
  </w:style>
  <w:style w:type="paragraph" w:customStyle="1" w:styleId="AnnexBHead2">
    <w:name w:val="Annex B Head 2"/>
    <w:basedOn w:val="AnnexAHead2"/>
    <w:next w:val="Heading2separationline"/>
    <w:rsid w:val="006E10BF"/>
    <w:pPr>
      <w:numPr>
        <w:numId w:val="12"/>
      </w:numPr>
    </w:pPr>
  </w:style>
  <w:style w:type="paragraph" w:customStyle="1" w:styleId="AnnexBHead3">
    <w:name w:val="Annex B Head 3"/>
    <w:basedOn w:val="AnnexAHead3"/>
    <w:next w:val="Corpotesto"/>
    <w:rsid w:val="006E10BF"/>
    <w:pPr>
      <w:numPr>
        <w:numId w:val="4"/>
      </w:numPr>
    </w:pPr>
  </w:style>
  <w:style w:type="paragraph" w:customStyle="1" w:styleId="AnnexBHead4">
    <w:name w:val="Annex B Head 4"/>
    <w:basedOn w:val="AnnexAHead4"/>
    <w:next w:val="Corpotesto"/>
    <w:rsid w:val="006E10BF"/>
    <w:pPr>
      <w:numPr>
        <w:numId w:val="4"/>
      </w:numPr>
    </w:pPr>
  </w:style>
  <w:style w:type="paragraph" w:customStyle="1" w:styleId="Tableheading">
    <w:name w:val="Table heading"/>
    <w:basedOn w:val="Normale"/>
    <w:qFormat/>
    <w:rsid w:val="0052316B"/>
    <w:pPr>
      <w:spacing w:before="60" w:after="60"/>
      <w:ind w:left="113" w:right="113"/>
      <w:jc w:val="center"/>
    </w:pPr>
    <w:rPr>
      <w:b/>
      <w:color w:val="00558C"/>
      <w:sz w:val="20"/>
      <w:lang w:val="en-US"/>
    </w:rPr>
  </w:style>
  <w:style w:type="paragraph" w:customStyle="1" w:styleId="Appendix">
    <w:name w:val="Appendix"/>
    <w:next w:val="Corpotesto"/>
    <w:qFormat/>
    <w:rsid w:val="0052316B"/>
    <w:pPr>
      <w:numPr>
        <w:numId w:val="17"/>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e"/>
    <w:rsid w:val="0052316B"/>
    <w:pPr>
      <w:pBdr>
        <w:top w:val="single" w:sz="4" w:space="1" w:color="auto"/>
      </w:pBdr>
      <w:tabs>
        <w:tab w:val="right" w:pos="15309"/>
      </w:tabs>
      <w:adjustRightInd w:val="0"/>
    </w:pPr>
    <w:rPr>
      <w:b/>
      <w:color w:val="00558C"/>
      <w:sz w:val="15"/>
    </w:rPr>
  </w:style>
  <w:style w:type="paragraph" w:customStyle="1" w:styleId="Documentnumber">
    <w:name w:val="Document number"/>
    <w:basedOn w:val="Normale"/>
    <w:next w:val="Normale"/>
    <w:rsid w:val="0052316B"/>
    <w:rPr>
      <w:caps/>
      <w:color w:val="00558C"/>
      <w:sz w:val="50"/>
    </w:rPr>
  </w:style>
  <w:style w:type="paragraph" w:customStyle="1" w:styleId="Documentdate">
    <w:name w:val="Document date"/>
    <w:basedOn w:val="Normale"/>
    <w:rsid w:val="0052316B"/>
    <w:rPr>
      <w:b/>
      <w:color w:val="00558C"/>
      <w:sz w:val="28"/>
    </w:rPr>
  </w:style>
  <w:style w:type="paragraph" w:customStyle="1" w:styleId="Footerportrait">
    <w:name w:val="Footer portrait"/>
    <w:basedOn w:val="Normale"/>
    <w:rsid w:val="0052316B"/>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52316B"/>
    <w:pPr>
      <w:ind w:left="0" w:right="0"/>
    </w:pPr>
    <w:rPr>
      <w:b w:val="0"/>
      <w:color w:val="00558C"/>
    </w:rPr>
  </w:style>
  <w:style w:type="character" w:styleId="Testosegnaposto">
    <w:name w:val="Placeholder Text"/>
    <w:basedOn w:val="Carpredefinitoparagrafo"/>
    <w:uiPriority w:val="99"/>
    <w:semiHidden/>
    <w:rsid w:val="0052316B"/>
    <w:rPr>
      <w:color w:val="808080"/>
    </w:rPr>
  </w:style>
  <w:style w:type="paragraph" w:customStyle="1" w:styleId="Style1">
    <w:name w:val="Style1"/>
    <w:basedOn w:val="Tableheading"/>
    <w:rsid w:val="0052316B"/>
  </w:style>
  <w:style w:type="paragraph" w:customStyle="1" w:styleId="Style2">
    <w:name w:val="Style2"/>
    <w:basedOn w:val="Sommario3"/>
    <w:autoRedefine/>
    <w:rsid w:val="0052316B"/>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52316B"/>
    <w:pPr>
      <w:ind w:right="14317"/>
    </w:pPr>
  </w:style>
  <w:style w:type="paragraph" w:customStyle="1" w:styleId="AnnexCHead1">
    <w:name w:val="Annex C Head 1"/>
    <w:basedOn w:val="Normale"/>
    <w:next w:val="Heading1separatationline"/>
    <w:rsid w:val="00A10EBA"/>
    <w:pPr>
      <w:numPr>
        <w:numId w:val="20"/>
      </w:numPr>
    </w:pPr>
    <w:rPr>
      <w:b/>
      <w:caps/>
      <w:color w:val="407EC9"/>
      <w:sz w:val="28"/>
    </w:rPr>
  </w:style>
  <w:style w:type="paragraph" w:customStyle="1" w:styleId="AnnexCHead2">
    <w:name w:val="Annex C Head 2"/>
    <w:basedOn w:val="Normale"/>
    <w:next w:val="Heading2separationline"/>
    <w:rsid w:val="00A10EBA"/>
    <w:pPr>
      <w:numPr>
        <w:ilvl w:val="1"/>
        <w:numId w:val="20"/>
      </w:numPr>
    </w:pPr>
    <w:rPr>
      <w:b/>
      <w:caps/>
      <w:color w:val="407EC9"/>
      <w:sz w:val="24"/>
    </w:rPr>
  </w:style>
  <w:style w:type="paragraph" w:customStyle="1" w:styleId="AnnexCHead3">
    <w:name w:val="Annex C Head 3"/>
    <w:basedOn w:val="Normale"/>
    <w:rsid w:val="00A10EBA"/>
    <w:pPr>
      <w:numPr>
        <w:ilvl w:val="2"/>
        <w:numId w:val="20"/>
      </w:numPr>
      <w:spacing w:before="120" w:after="120"/>
    </w:pPr>
    <w:rPr>
      <w:b/>
      <w:smallCaps/>
      <w:color w:val="407EC9"/>
      <w:sz w:val="22"/>
    </w:rPr>
  </w:style>
  <w:style w:type="paragraph" w:customStyle="1" w:styleId="AnnexCHead4">
    <w:name w:val="Annex C Head 4"/>
    <w:basedOn w:val="Normale"/>
    <w:next w:val="Corpotesto"/>
    <w:rsid w:val="00A10EBA"/>
    <w:pPr>
      <w:numPr>
        <w:ilvl w:val="3"/>
        <w:numId w:val="20"/>
      </w:numPr>
      <w:spacing w:before="120" w:after="120"/>
    </w:pPr>
    <w:rPr>
      <w:b/>
      <w:color w:val="407EC9"/>
      <w:sz w:val="22"/>
      <w:lang w:eastAsia="de-DE"/>
    </w:rPr>
  </w:style>
  <w:style w:type="paragraph" w:customStyle="1" w:styleId="AnnexDHead1">
    <w:name w:val="Annex D Head 1"/>
    <w:basedOn w:val="Normale"/>
    <w:next w:val="Heading1separatationline"/>
    <w:rsid w:val="006E10BF"/>
    <w:pPr>
      <w:numPr>
        <w:numId w:val="19"/>
      </w:numPr>
    </w:pPr>
    <w:rPr>
      <w:b/>
      <w:caps/>
      <w:color w:val="407EC9"/>
      <w:sz w:val="28"/>
      <w:lang w:eastAsia="de-DE"/>
    </w:rPr>
  </w:style>
  <w:style w:type="paragraph" w:customStyle="1" w:styleId="ANNEXDHEAD2">
    <w:name w:val="ANNEX D HEAD 2"/>
    <w:basedOn w:val="Corpotesto"/>
    <w:next w:val="Heading2separationline"/>
    <w:rsid w:val="006E10BF"/>
    <w:pPr>
      <w:numPr>
        <w:ilvl w:val="1"/>
        <w:numId w:val="19"/>
      </w:numPr>
      <w:spacing w:before="120"/>
    </w:pPr>
    <w:rPr>
      <w:b/>
      <w:color w:val="407EC9"/>
      <w:sz w:val="24"/>
      <w:lang w:eastAsia="de-DE"/>
    </w:rPr>
  </w:style>
  <w:style w:type="paragraph" w:customStyle="1" w:styleId="AnnexDHead3">
    <w:name w:val="Annex D Head 3"/>
    <w:basedOn w:val="Corpotesto"/>
    <w:rsid w:val="006E10BF"/>
    <w:pPr>
      <w:numPr>
        <w:ilvl w:val="2"/>
        <w:numId w:val="19"/>
      </w:numPr>
    </w:pPr>
    <w:rPr>
      <w:b/>
      <w:smallCaps/>
      <w:color w:val="407EC9"/>
      <w:lang w:eastAsia="de-DE"/>
    </w:rPr>
  </w:style>
  <w:style w:type="paragraph" w:customStyle="1" w:styleId="AnnexDHead4">
    <w:name w:val="Annex D Head 4"/>
    <w:basedOn w:val="Normale"/>
    <w:next w:val="Corpotesto"/>
    <w:rsid w:val="006E10BF"/>
    <w:pPr>
      <w:numPr>
        <w:ilvl w:val="3"/>
        <w:numId w:val="19"/>
      </w:numPr>
      <w:spacing w:before="120" w:after="120"/>
    </w:pPr>
    <w:rPr>
      <w:color w:val="407EC9"/>
      <w:sz w:val="22"/>
    </w:rPr>
  </w:style>
  <w:style w:type="paragraph" w:customStyle="1" w:styleId="Acronym">
    <w:name w:val="Acronym"/>
    <w:basedOn w:val="Normale"/>
    <w:rsid w:val="00CB137B"/>
    <w:pPr>
      <w:spacing w:after="60"/>
      <w:ind w:left="1418" w:hanging="1418"/>
    </w:pPr>
    <w:rPr>
      <w:sz w:val="22"/>
    </w:rPr>
  </w:style>
  <w:style w:type="paragraph" w:customStyle="1" w:styleId="ANNEXEHEAD1">
    <w:name w:val="ANNEX E HEAD 1"/>
    <w:basedOn w:val="Normale"/>
    <w:next w:val="Heading1separatationline"/>
    <w:rsid w:val="009D25B8"/>
    <w:pPr>
      <w:numPr>
        <w:numId w:val="21"/>
      </w:numPr>
      <w:tabs>
        <w:tab w:val="clear" w:pos="0"/>
      </w:tabs>
      <w:ind w:left="720" w:hanging="360"/>
    </w:pPr>
    <w:rPr>
      <w:b/>
      <w:color w:val="407EC9"/>
      <w:sz w:val="28"/>
    </w:rPr>
  </w:style>
  <w:style w:type="paragraph" w:customStyle="1" w:styleId="ANNEXEHEAD2">
    <w:name w:val="ANNEX E HEAD 2"/>
    <w:basedOn w:val="Normale"/>
    <w:next w:val="Heading2separationline"/>
    <w:rsid w:val="009D25B8"/>
    <w:pPr>
      <w:numPr>
        <w:ilvl w:val="1"/>
        <w:numId w:val="21"/>
      </w:numPr>
    </w:pPr>
    <w:rPr>
      <w:b/>
      <w:color w:val="407EC9"/>
      <w:sz w:val="24"/>
    </w:rPr>
  </w:style>
  <w:style w:type="paragraph" w:customStyle="1" w:styleId="ANNEXEHEAD3">
    <w:name w:val="ANNEX E HEAD 3"/>
    <w:basedOn w:val="Normale"/>
    <w:next w:val="Corpotesto"/>
    <w:rsid w:val="009D25B8"/>
    <w:pPr>
      <w:numPr>
        <w:ilvl w:val="2"/>
        <w:numId w:val="21"/>
      </w:numPr>
    </w:pPr>
    <w:rPr>
      <w:b/>
      <w:color w:val="407EC9"/>
      <w:sz w:val="22"/>
    </w:rPr>
  </w:style>
  <w:style w:type="paragraph" w:customStyle="1" w:styleId="AnnexEHead4">
    <w:name w:val="Annex E Head 4"/>
    <w:basedOn w:val="Normale"/>
    <w:next w:val="Corpotesto"/>
    <w:rsid w:val="009D25B8"/>
    <w:pPr>
      <w:numPr>
        <w:ilvl w:val="3"/>
        <w:numId w:val="22"/>
      </w:numPr>
    </w:pPr>
    <w:rPr>
      <w:b/>
      <w:color w:val="407EC9"/>
      <w:sz w:val="22"/>
    </w:rPr>
  </w:style>
  <w:style w:type="paragraph" w:customStyle="1" w:styleId="ANNEXFHEAD1">
    <w:name w:val="ANNEX F HEAD 1"/>
    <w:basedOn w:val="Normale"/>
    <w:next w:val="Heading1separatationline"/>
    <w:rsid w:val="009D25B8"/>
    <w:pPr>
      <w:numPr>
        <w:numId w:val="23"/>
      </w:numPr>
    </w:pPr>
    <w:rPr>
      <w:b/>
      <w:color w:val="407EC9"/>
      <w:sz w:val="28"/>
    </w:rPr>
  </w:style>
  <w:style w:type="paragraph" w:customStyle="1" w:styleId="ANNEXFHEAD2">
    <w:name w:val="ANNEX F HEAD 2"/>
    <w:basedOn w:val="Normale"/>
    <w:next w:val="Heading2separationline"/>
    <w:rsid w:val="009D25B8"/>
    <w:pPr>
      <w:numPr>
        <w:ilvl w:val="1"/>
        <w:numId w:val="23"/>
      </w:numPr>
    </w:pPr>
    <w:rPr>
      <w:b/>
      <w:color w:val="407EC9"/>
      <w:sz w:val="24"/>
    </w:rPr>
  </w:style>
  <w:style w:type="paragraph" w:customStyle="1" w:styleId="ANNEXFHEAD3">
    <w:name w:val="ANNEX F HEAD 3"/>
    <w:basedOn w:val="Normale"/>
    <w:next w:val="Corpotesto"/>
    <w:rsid w:val="009D25B8"/>
    <w:pPr>
      <w:numPr>
        <w:ilvl w:val="2"/>
        <w:numId w:val="23"/>
      </w:numPr>
    </w:pPr>
    <w:rPr>
      <w:b/>
      <w:smallCaps/>
      <w:color w:val="407EC9"/>
      <w:sz w:val="22"/>
    </w:rPr>
  </w:style>
  <w:style w:type="paragraph" w:customStyle="1" w:styleId="AnnexFHead4">
    <w:name w:val="Annex F Head 4"/>
    <w:basedOn w:val="Normale"/>
    <w:next w:val="Corpotesto"/>
    <w:rsid w:val="009D25B8"/>
    <w:pPr>
      <w:numPr>
        <w:ilvl w:val="3"/>
        <w:numId w:val="23"/>
      </w:numPr>
    </w:pPr>
    <w:rPr>
      <w:b/>
      <w:color w:val="407EC9"/>
      <w:sz w:val="22"/>
    </w:rPr>
  </w:style>
  <w:style w:type="paragraph" w:customStyle="1" w:styleId="ANNEXGHEAD1">
    <w:name w:val="ANNEX G HEAD 1"/>
    <w:basedOn w:val="Normale"/>
    <w:next w:val="Heading1separatationline"/>
    <w:rsid w:val="009D25B8"/>
    <w:pPr>
      <w:numPr>
        <w:numId w:val="24"/>
      </w:numPr>
    </w:pPr>
    <w:rPr>
      <w:b/>
      <w:color w:val="407EC9"/>
      <w:sz w:val="28"/>
    </w:rPr>
  </w:style>
  <w:style w:type="paragraph" w:customStyle="1" w:styleId="ANNEXGHEAD2">
    <w:name w:val="ANNEX G HEAD 2"/>
    <w:basedOn w:val="Normale"/>
    <w:next w:val="Heading2separationline"/>
    <w:rsid w:val="009D25B8"/>
    <w:pPr>
      <w:numPr>
        <w:ilvl w:val="1"/>
        <w:numId w:val="24"/>
      </w:numPr>
    </w:pPr>
    <w:rPr>
      <w:b/>
      <w:color w:val="407EC9"/>
      <w:sz w:val="24"/>
    </w:rPr>
  </w:style>
  <w:style w:type="paragraph" w:customStyle="1" w:styleId="ANNEXGHEAD3">
    <w:name w:val="ANNEX G HEAD 3"/>
    <w:basedOn w:val="Normale"/>
    <w:next w:val="Corpotesto"/>
    <w:rsid w:val="009D25B8"/>
    <w:pPr>
      <w:numPr>
        <w:ilvl w:val="2"/>
        <w:numId w:val="24"/>
      </w:numPr>
    </w:pPr>
    <w:rPr>
      <w:b/>
      <w:smallCaps/>
      <w:color w:val="407EC9"/>
      <w:sz w:val="22"/>
    </w:rPr>
  </w:style>
  <w:style w:type="paragraph" w:customStyle="1" w:styleId="AnnexGHead4">
    <w:name w:val="Annex G Head 4"/>
    <w:basedOn w:val="Normale"/>
    <w:next w:val="Corpotesto"/>
    <w:rsid w:val="009D25B8"/>
    <w:pPr>
      <w:numPr>
        <w:ilvl w:val="3"/>
        <w:numId w:val="24"/>
      </w:numPr>
    </w:pPr>
    <w:rPr>
      <w:b/>
      <w:color w:val="407EC9"/>
      <w:sz w:val="22"/>
    </w:rPr>
  </w:style>
  <w:style w:type="paragraph" w:customStyle="1" w:styleId="AnnexHHead1">
    <w:name w:val="Annex H Head 1"/>
    <w:basedOn w:val="Normale"/>
    <w:next w:val="Heading1separatationline"/>
    <w:rsid w:val="009D25B8"/>
    <w:pPr>
      <w:numPr>
        <w:numId w:val="25"/>
      </w:numPr>
    </w:pPr>
    <w:rPr>
      <w:b/>
      <w:caps/>
      <w:color w:val="407EC9"/>
      <w:sz w:val="28"/>
    </w:rPr>
  </w:style>
  <w:style w:type="paragraph" w:customStyle="1" w:styleId="AnnexHHead2">
    <w:name w:val="Annex H Head 2"/>
    <w:basedOn w:val="Normale"/>
    <w:next w:val="Heading2separationline"/>
    <w:rsid w:val="009D25B8"/>
    <w:pPr>
      <w:numPr>
        <w:ilvl w:val="1"/>
        <w:numId w:val="25"/>
      </w:numPr>
    </w:pPr>
    <w:rPr>
      <w:b/>
      <w:caps/>
      <w:color w:val="407EC9"/>
      <w:sz w:val="24"/>
    </w:rPr>
  </w:style>
  <w:style w:type="paragraph" w:customStyle="1" w:styleId="AnnexHHead3">
    <w:name w:val="Annex H Head 3"/>
    <w:basedOn w:val="Normale"/>
    <w:rsid w:val="009D25B8"/>
    <w:pPr>
      <w:numPr>
        <w:ilvl w:val="2"/>
        <w:numId w:val="25"/>
      </w:numPr>
    </w:pPr>
    <w:rPr>
      <w:b/>
      <w:color w:val="407EC9"/>
      <w:sz w:val="22"/>
    </w:rPr>
  </w:style>
  <w:style w:type="paragraph" w:customStyle="1" w:styleId="AnnexHHead4">
    <w:name w:val="Annex H Head 4"/>
    <w:basedOn w:val="Normale"/>
    <w:next w:val="Corpotesto"/>
    <w:rsid w:val="009D25B8"/>
    <w:pPr>
      <w:numPr>
        <w:ilvl w:val="3"/>
        <w:numId w:val="25"/>
      </w:numPr>
    </w:pPr>
    <w:rPr>
      <w:b/>
      <w:color w:val="407EC9"/>
      <w:sz w:val="22"/>
    </w:rPr>
  </w:style>
  <w:style w:type="paragraph" w:customStyle="1" w:styleId="AnnexIHead1">
    <w:name w:val="Annex I Head 1"/>
    <w:basedOn w:val="Normale"/>
    <w:next w:val="Heading1separatationline"/>
    <w:rsid w:val="009D25B8"/>
    <w:pPr>
      <w:numPr>
        <w:numId w:val="26"/>
      </w:numPr>
    </w:pPr>
    <w:rPr>
      <w:b/>
      <w:caps/>
      <w:color w:val="407EC9"/>
      <w:sz w:val="28"/>
    </w:rPr>
  </w:style>
  <w:style w:type="paragraph" w:customStyle="1" w:styleId="AnnexIHead2">
    <w:name w:val="Annex I Head 2"/>
    <w:basedOn w:val="Normale"/>
    <w:next w:val="Heading2separationline"/>
    <w:rsid w:val="009D25B8"/>
    <w:pPr>
      <w:numPr>
        <w:ilvl w:val="1"/>
        <w:numId w:val="26"/>
      </w:numPr>
    </w:pPr>
    <w:rPr>
      <w:b/>
      <w:caps/>
      <w:color w:val="407EC9"/>
      <w:sz w:val="24"/>
    </w:rPr>
  </w:style>
  <w:style w:type="paragraph" w:customStyle="1" w:styleId="AnnexIHead3">
    <w:name w:val="Annex I Head 3"/>
    <w:basedOn w:val="Normale"/>
    <w:next w:val="Corpotesto"/>
    <w:rsid w:val="009D25B8"/>
    <w:pPr>
      <w:numPr>
        <w:ilvl w:val="2"/>
        <w:numId w:val="26"/>
      </w:numPr>
    </w:pPr>
    <w:rPr>
      <w:b/>
      <w:smallCaps/>
      <w:color w:val="407EC9"/>
      <w:sz w:val="22"/>
    </w:rPr>
  </w:style>
  <w:style w:type="paragraph" w:customStyle="1" w:styleId="AnnexIHead4">
    <w:name w:val="Annex I Head 4"/>
    <w:basedOn w:val="Normale"/>
    <w:next w:val="Corpotesto"/>
    <w:rsid w:val="009D25B8"/>
    <w:pPr>
      <w:numPr>
        <w:ilvl w:val="3"/>
        <w:numId w:val="26"/>
      </w:numPr>
    </w:pPr>
    <w:rPr>
      <w:b/>
      <w:color w:val="407EC9"/>
      <w:sz w:val="22"/>
    </w:rPr>
  </w:style>
  <w:style w:type="paragraph" w:customStyle="1" w:styleId="AnnexJHead1">
    <w:name w:val="Annex J Head 1"/>
    <w:basedOn w:val="Normale"/>
    <w:next w:val="Heading1separatationline"/>
    <w:rsid w:val="009D25B8"/>
    <w:pPr>
      <w:numPr>
        <w:numId w:val="27"/>
      </w:numPr>
    </w:pPr>
    <w:rPr>
      <w:b/>
      <w:caps/>
      <w:color w:val="407EC9"/>
      <w:sz w:val="28"/>
    </w:rPr>
  </w:style>
  <w:style w:type="paragraph" w:customStyle="1" w:styleId="AnnexJHead2">
    <w:name w:val="Annex J Head 2"/>
    <w:basedOn w:val="Normale"/>
    <w:next w:val="Heading2separationline"/>
    <w:rsid w:val="009D25B8"/>
    <w:pPr>
      <w:numPr>
        <w:ilvl w:val="1"/>
        <w:numId w:val="27"/>
      </w:numPr>
    </w:pPr>
    <w:rPr>
      <w:b/>
      <w:caps/>
      <w:color w:val="407EC9"/>
      <w:sz w:val="24"/>
    </w:rPr>
  </w:style>
  <w:style w:type="paragraph" w:customStyle="1" w:styleId="AnnexJHead3">
    <w:name w:val="Annex J Head 3"/>
    <w:basedOn w:val="Normale"/>
    <w:next w:val="Corpotesto"/>
    <w:rsid w:val="009D25B8"/>
    <w:pPr>
      <w:numPr>
        <w:ilvl w:val="2"/>
        <w:numId w:val="27"/>
      </w:numPr>
    </w:pPr>
    <w:rPr>
      <w:b/>
      <w:smallCaps/>
      <w:color w:val="407EC9"/>
      <w:sz w:val="22"/>
    </w:rPr>
  </w:style>
  <w:style w:type="paragraph" w:customStyle="1" w:styleId="AnnexJHead4">
    <w:name w:val="Annex J Head 4"/>
    <w:basedOn w:val="Normale"/>
    <w:next w:val="Corpotesto"/>
    <w:rsid w:val="009D25B8"/>
    <w:pPr>
      <w:numPr>
        <w:ilvl w:val="3"/>
        <w:numId w:val="27"/>
      </w:numPr>
    </w:pPr>
    <w:rPr>
      <w:b/>
      <w:color w:val="407EC9"/>
      <w:sz w:val="22"/>
    </w:rPr>
  </w:style>
  <w:style w:type="paragraph" w:customStyle="1" w:styleId="AnnexKHead1">
    <w:name w:val="Annex K Head 1"/>
    <w:basedOn w:val="Normale"/>
    <w:next w:val="Heading1separatationline"/>
    <w:rsid w:val="009D25B8"/>
    <w:pPr>
      <w:numPr>
        <w:numId w:val="28"/>
      </w:numPr>
    </w:pPr>
    <w:rPr>
      <w:b/>
      <w:caps/>
      <w:color w:val="407EC9"/>
      <w:sz w:val="28"/>
    </w:rPr>
  </w:style>
  <w:style w:type="paragraph" w:customStyle="1" w:styleId="AnnexKHead2">
    <w:name w:val="Annex K Head 2"/>
    <w:basedOn w:val="Normale"/>
    <w:next w:val="Heading2separationline"/>
    <w:rsid w:val="009D25B8"/>
    <w:pPr>
      <w:numPr>
        <w:ilvl w:val="1"/>
        <w:numId w:val="28"/>
      </w:numPr>
    </w:pPr>
    <w:rPr>
      <w:b/>
      <w:caps/>
      <w:color w:val="407EC9"/>
      <w:sz w:val="24"/>
    </w:rPr>
  </w:style>
  <w:style w:type="paragraph" w:customStyle="1" w:styleId="AnnexKHead3">
    <w:name w:val="Annex K Head 3"/>
    <w:basedOn w:val="Normale"/>
    <w:next w:val="Corpotesto"/>
    <w:rsid w:val="009D25B8"/>
    <w:pPr>
      <w:numPr>
        <w:ilvl w:val="2"/>
        <w:numId w:val="28"/>
      </w:numPr>
    </w:pPr>
    <w:rPr>
      <w:b/>
      <w:smallCaps/>
      <w:color w:val="407EC9"/>
      <w:sz w:val="22"/>
    </w:rPr>
  </w:style>
  <w:style w:type="paragraph" w:customStyle="1" w:styleId="AnnexKHead4">
    <w:name w:val="Annex K Head 4"/>
    <w:basedOn w:val="Normale"/>
    <w:next w:val="Corpotesto"/>
    <w:rsid w:val="009D25B8"/>
    <w:pPr>
      <w:numPr>
        <w:ilvl w:val="3"/>
        <w:numId w:val="28"/>
      </w:numPr>
    </w:pPr>
    <w:rPr>
      <w:b/>
      <w:color w:val="407EC9"/>
      <w:sz w:val="22"/>
    </w:rPr>
  </w:style>
  <w:style w:type="paragraph" w:customStyle="1" w:styleId="AnnexLHead1">
    <w:name w:val="Annex L Head 1"/>
    <w:basedOn w:val="Normale"/>
    <w:next w:val="Heading1separatationline"/>
    <w:rsid w:val="009D25B8"/>
    <w:pPr>
      <w:numPr>
        <w:numId w:val="29"/>
      </w:numPr>
    </w:pPr>
    <w:rPr>
      <w:b/>
      <w:caps/>
      <w:color w:val="407EC9"/>
      <w:sz w:val="28"/>
    </w:rPr>
  </w:style>
  <w:style w:type="paragraph" w:customStyle="1" w:styleId="AnnexLHead2">
    <w:name w:val="Annex L Head 2"/>
    <w:basedOn w:val="Normale"/>
    <w:next w:val="Corpotesto"/>
    <w:rsid w:val="009D25B8"/>
    <w:pPr>
      <w:numPr>
        <w:ilvl w:val="1"/>
        <w:numId w:val="29"/>
      </w:numPr>
    </w:pPr>
    <w:rPr>
      <w:b/>
      <w:caps/>
      <w:color w:val="407EC9"/>
      <w:sz w:val="24"/>
    </w:rPr>
  </w:style>
  <w:style w:type="paragraph" w:customStyle="1" w:styleId="AnnexLHead3">
    <w:name w:val="Annex L Head 3"/>
    <w:basedOn w:val="Normale"/>
    <w:next w:val="Corpotesto"/>
    <w:rsid w:val="009D25B8"/>
    <w:pPr>
      <w:numPr>
        <w:ilvl w:val="2"/>
        <w:numId w:val="29"/>
      </w:numPr>
    </w:pPr>
    <w:rPr>
      <w:b/>
      <w:smallCaps/>
      <w:color w:val="407EC9"/>
      <w:sz w:val="22"/>
    </w:rPr>
  </w:style>
  <w:style w:type="paragraph" w:customStyle="1" w:styleId="AnnexLHead4">
    <w:name w:val="Annex L Head 4"/>
    <w:basedOn w:val="Normale"/>
    <w:next w:val="Corpotesto"/>
    <w:rsid w:val="009D25B8"/>
    <w:pPr>
      <w:numPr>
        <w:ilvl w:val="3"/>
        <w:numId w:val="29"/>
      </w:numPr>
    </w:pPr>
    <w:rPr>
      <w:b/>
      <w:color w:val="407EC9"/>
      <w:sz w:val="22"/>
    </w:rPr>
  </w:style>
  <w:style w:type="paragraph" w:customStyle="1" w:styleId="AnnexMHead1">
    <w:name w:val="Annex M Head 1"/>
    <w:basedOn w:val="Normale"/>
    <w:next w:val="Heading1separatationline"/>
    <w:rsid w:val="009D25B8"/>
    <w:pPr>
      <w:numPr>
        <w:numId w:val="30"/>
      </w:numPr>
    </w:pPr>
    <w:rPr>
      <w:b/>
      <w:caps/>
      <w:color w:val="407EC9"/>
      <w:sz w:val="28"/>
    </w:rPr>
  </w:style>
  <w:style w:type="paragraph" w:customStyle="1" w:styleId="AnnexMHead2">
    <w:name w:val="Annex M Head 2"/>
    <w:basedOn w:val="Normale"/>
    <w:next w:val="Heading2separationline"/>
    <w:rsid w:val="009D25B8"/>
    <w:pPr>
      <w:numPr>
        <w:ilvl w:val="1"/>
        <w:numId w:val="30"/>
      </w:numPr>
    </w:pPr>
    <w:rPr>
      <w:b/>
      <w:caps/>
      <w:color w:val="407EC9"/>
      <w:sz w:val="24"/>
    </w:rPr>
  </w:style>
  <w:style w:type="paragraph" w:customStyle="1" w:styleId="AnnexMHead3">
    <w:name w:val="Annex M Head 3"/>
    <w:basedOn w:val="Normale"/>
    <w:next w:val="Corpotesto"/>
    <w:rsid w:val="009D25B8"/>
    <w:pPr>
      <w:numPr>
        <w:ilvl w:val="2"/>
        <w:numId w:val="30"/>
      </w:numPr>
    </w:pPr>
    <w:rPr>
      <w:b/>
      <w:smallCaps/>
      <w:color w:val="407EC9"/>
      <w:sz w:val="22"/>
    </w:rPr>
  </w:style>
  <w:style w:type="paragraph" w:customStyle="1" w:styleId="AnnexMHead4">
    <w:name w:val="Annex M Head 4"/>
    <w:basedOn w:val="Normale"/>
    <w:next w:val="Corpotesto"/>
    <w:rsid w:val="009D25B8"/>
    <w:pPr>
      <w:numPr>
        <w:ilvl w:val="3"/>
        <w:numId w:val="30"/>
      </w:numPr>
    </w:pPr>
    <w:rPr>
      <w:b/>
      <w:color w:val="407EC9"/>
      <w:sz w:val="22"/>
    </w:rPr>
  </w:style>
  <w:style w:type="paragraph" w:styleId="Titolo">
    <w:name w:val="Title"/>
    <w:basedOn w:val="Normale"/>
    <w:link w:val="TitoloCarattere"/>
    <w:rsid w:val="0052316B"/>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oloCarattere">
    <w:name w:val="Titolo Carattere"/>
    <w:basedOn w:val="Carpredefinitoparagrafo"/>
    <w:link w:val="Titolo"/>
    <w:rsid w:val="0052316B"/>
    <w:rPr>
      <w:rFonts w:ascii="Arial" w:eastAsia="Times New Roman" w:hAnsi="Arial" w:cs="Arial"/>
      <w:b/>
      <w:bCs/>
      <w:kern w:val="28"/>
      <w:sz w:val="32"/>
      <w:szCs w:val="32"/>
      <w:lang w:val="en-GB" w:eastAsia="en-GB"/>
    </w:rPr>
  </w:style>
  <w:style w:type="paragraph" w:styleId="Revisione">
    <w:name w:val="Revision"/>
    <w:hidden/>
    <w:uiPriority w:val="99"/>
    <w:semiHidden/>
    <w:rsid w:val="0052316B"/>
    <w:pPr>
      <w:spacing w:after="0" w:line="240" w:lineRule="auto"/>
    </w:pPr>
    <w:rPr>
      <w:sz w:val="18"/>
      <w:lang w:val="en-GB"/>
    </w:rPr>
  </w:style>
  <w:style w:type="paragraph" w:customStyle="1" w:styleId="AppendixHeading1">
    <w:name w:val="Appendix Heading 1"/>
    <w:basedOn w:val="Normale"/>
    <w:next w:val="Corpotesto"/>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e"/>
    <w:next w:val="Corpotesto"/>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e"/>
    <w:next w:val="Normale"/>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e"/>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Titolo6"/>
    <w:rsid w:val="0052316B"/>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character" w:customStyle="1" w:styleId="CharChar">
    <w:name w:val="Char Char"/>
    <w:rsid w:val="003426D3"/>
    <w:rPr>
      <w:rFonts w:ascii="Calibri" w:eastAsia="SimSun" w:hAnsi="Calibri" w:cs="Times New Roman"/>
      <w:kern w:val="2"/>
      <w:sz w:val="21"/>
      <w:szCs w:val="24"/>
      <w:lang w:val="en-US" w:eastAsia="zh-CN" w:bidi="ar-SA"/>
    </w:rPr>
  </w:style>
  <w:style w:type="paragraph" w:customStyle="1" w:styleId="TableParagraph">
    <w:name w:val="Table Paragraph"/>
    <w:basedOn w:val="Normale"/>
    <w:uiPriority w:val="1"/>
    <w:qFormat/>
    <w:rsid w:val="006143DE"/>
    <w:pPr>
      <w:autoSpaceDE w:val="0"/>
      <w:autoSpaceDN w:val="0"/>
      <w:spacing w:before="120" w:after="120" w:line="240" w:lineRule="auto"/>
      <w:ind w:left="220"/>
    </w:pPr>
    <w:rPr>
      <w:rFonts w:ascii="Calibri" w:eastAsia="SimSun" w:hAnsi="Calibri" w:cs="Times New Roman"/>
      <w:sz w:val="22"/>
      <w:lang w:val="en-US" w:eastAsia="zh-CN"/>
    </w:rPr>
  </w:style>
  <w:style w:type="paragraph" w:styleId="Paragrafoelenco">
    <w:name w:val="List Paragraph"/>
    <w:basedOn w:val="Normale"/>
    <w:uiPriority w:val="34"/>
    <w:qFormat/>
    <w:rsid w:val="00BD31DE"/>
    <w:pPr>
      <w:spacing w:before="120" w:after="200" w:line="276" w:lineRule="auto"/>
      <w:ind w:left="720"/>
      <w:contextualSpacing/>
    </w:pPr>
    <w:rPr>
      <w:rFonts w:ascii="Calibri" w:eastAsia="Arial" w:hAnsi="Calibri" w:cs="Times New Roman"/>
      <w:sz w:val="22"/>
      <w:lang w:val="en-AU"/>
    </w:rPr>
  </w:style>
  <w:style w:type="table" w:customStyle="1" w:styleId="TableGrid2">
    <w:name w:val="Table Grid2"/>
    <w:basedOn w:val="Tabellanormale"/>
    <w:next w:val="Grigliatabella"/>
    <w:uiPriority w:val="59"/>
    <w:rsid w:val="00DD3EF5"/>
    <w:pPr>
      <w:spacing w:after="0" w:line="240" w:lineRule="auto"/>
    </w:pPr>
    <w:rPr>
      <w:rFonts w:ascii="Calibri" w:eastAsia="Calibri" w:hAnsi="Calibri"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Carpredefinitoparagrafo"/>
    <w:uiPriority w:val="99"/>
    <w:semiHidden/>
    <w:unhideWhenUsed/>
    <w:rsid w:val="00DD3EF5"/>
    <w:rPr>
      <w:color w:val="605E5C"/>
      <w:shd w:val="clear" w:color="auto" w:fill="E1DFDD"/>
    </w:rPr>
  </w:style>
  <w:style w:type="character" w:customStyle="1" w:styleId="normaltextrun">
    <w:name w:val="normaltextrun"/>
    <w:basedOn w:val="Carpredefinitoparagrafo"/>
    <w:rsid w:val="004A4597"/>
  </w:style>
  <w:style w:type="character" w:customStyle="1" w:styleId="eop">
    <w:name w:val="eop"/>
    <w:basedOn w:val="Carpredefinitoparagrafo"/>
    <w:rsid w:val="004A4597"/>
  </w:style>
  <w:style w:type="paragraph" w:customStyle="1" w:styleId="MRN">
    <w:name w:val="MRN"/>
    <w:basedOn w:val="Normale"/>
    <w:link w:val="MRNChar"/>
    <w:rsid w:val="0052316B"/>
    <w:rPr>
      <w:b/>
      <w:color w:val="00558C"/>
      <w:sz w:val="28"/>
    </w:rPr>
  </w:style>
  <w:style w:type="character" w:customStyle="1" w:styleId="MRNChar">
    <w:name w:val="MRN Char"/>
    <w:basedOn w:val="Carpredefinitoparagrafo"/>
    <w:link w:val="MRN"/>
    <w:rsid w:val="0052316B"/>
    <w:rPr>
      <w:b/>
      <w:color w:val="00558C"/>
      <w:sz w:val="28"/>
      <w:lang w:val="en-GB"/>
    </w:rPr>
  </w:style>
  <w:style w:type="paragraph" w:customStyle="1" w:styleId="Documentrevisiontabletitle">
    <w:name w:val="Document revision table title"/>
    <w:basedOn w:val="Normale"/>
    <w:rsid w:val="0052316B"/>
    <w:pPr>
      <w:spacing w:before="60" w:after="60"/>
      <w:ind w:left="113" w:right="113"/>
    </w:pPr>
    <w:rPr>
      <w:b/>
      <w:color w:val="00558C"/>
      <w:sz w:val="20"/>
    </w:rPr>
  </w:style>
  <w:style w:type="paragraph" w:customStyle="1" w:styleId="Heading1separationline">
    <w:name w:val="Heading 1 separation line"/>
    <w:basedOn w:val="Normale"/>
    <w:next w:val="Corpotesto"/>
    <w:rsid w:val="0052316B"/>
    <w:pPr>
      <w:pBdr>
        <w:bottom w:val="single" w:sz="8" w:space="1" w:color="00558C" w:themeColor="accent1"/>
      </w:pBdr>
      <w:spacing w:after="120" w:line="90" w:lineRule="exact"/>
      <w:ind w:right="8789"/>
    </w:pPr>
    <w:rPr>
      <w:color w:val="000000" w:themeColor="text1"/>
      <w:sz w:val="22"/>
    </w:rPr>
  </w:style>
  <w:style w:type="paragraph" w:customStyle="1" w:styleId="Doicumentrevisiontabletitle">
    <w:name w:val="Doicument revision table title"/>
    <w:basedOn w:val="Tabletext"/>
    <w:rsid w:val="0052316B"/>
    <w:rPr>
      <w:b/>
      <w:color w:val="00558C"/>
    </w:rPr>
  </w:style>
  <w:style w:type="paragraph" w:customStyle="1" w:styleId="AppendixHead5">
    <w:name w:val="Appendix Head 5"/>
    <w:basedOn w:val="AppendixHead4"/>
    <w:next w:val="Corpotesto"/>
    <w:qFormat/>
    <w:rsid w:val="0052316B"/>
    <w:pPr>
      <w:ind w:left="1701" w:hanging="1701"/>
    </w:pPr>
    <w:rPr>
      <w:b w:val="0"/>
    </w:rPr>
  </w:style>
  <w:style w:type="paragraph" w:customStyle="1" w:styleId="AnnextitleHead1">
    <w:name w:val="Annex title (Head 1)"/>
    <w:next w:val="Corpotesto"/>
    <w:link w:val="AnnextitleHead1Char"/>
    <w:qFormat/>
    <w:rsid w:val="00EA0832"/>
    <w:pPr>
      <w:spacing w:after="360"/>
      <w:ind w:left="851" w:hanging="851"/>
    </w:pPr>
    <w:rPr>
      <w:b/>
      <w:caps/>
      <w:color w:val="00558C"/>
      <w:sz w:val="28"/>
      <w:lang w:val="en-GB"/>
    </w:rPr>
  </w:style>
  <w:style w:type="character" w:customStyle="1" w:styleId="AnnextitleHead1Char">
    <w:name w:val="Annex title (Head 1) Char"/>
    <w:basedOn w:val="Carpredefinitoparagrafo"/>
    <w:link w:val="AnnextitleHead1"/>
    <w:rsid w:val="00EA0832"/>
    <w:rPr>
      <w:b/>
      <w:caps/>
      <w:color w:val="00558C"/>
      <w:sz w:val="28"/>
      <w:lang w:val="en-GB"/>
    </w:rPr>
  </w:style>
  <w:style w:type="paragraph" w:customStyle="1" w:styleId="AnnexHead2">
    <w:name w:val="Annex Head 2"/>
    <w:basedOn w:val="Annex"/>
    <w:next w:val="Heading1separationline"/>
    <w:qFormat/>
    <w:rsid w:val="0052316B"/>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52316B"/>
    <w:pPr>
      <w:numPr>
        <w:ilvl w:val="2"/>
      </w:numPr>
    </w:pPr>
    <w:rPr>
      <w:caps w:val="0"/>
      <w:smallCaps/>
    </w:rPr>
  </w:style>
  <w:style w:type="paragraph" w:customStyle="1" w:styleId="AnnexHead4">
    <w:name w:val="Annex Head 4"/>
    <w:basedOn w:val="AnnexHead3"/>
    <w:next w:val="Corpotesto"/>
    <w:qFormat/>
    <w:rsid w:val="0052316B"/>
    <w:pPr>
      <w:numPr>
        <w:ilvl w:val="3"/>
      </w:numPr>
    </w:pPr>
    <w:rPr>
      <w:smallCaps w:val="0"/>
      <w:sz w:val="22"/>
    </w:rPr>
  </w:style>
  <w:style w:type="paragraph" w:customStyle="1" w:styleId="AnnexHead5">
    <w:name w:val="Annex Head 5"/>
    <w:basedOn w:val="Normale"/>
    <w:next w:val="Corpotesto"/>
    <w:qFormat/>
    <w:rsid w:val="0052316B"/>
    <w:pPr>
      <w:numPr>
        <w:ilvl w:val="4"/>
        <w:numId w:val="3"/>
      </w:numPr>
      <w:spacing w:before="120" w:after="120" w:line="240" w:lineRule="auto"/>
      <w:ind w:left="1701" w:hanging="1701"/>
    </w:pPr>
    <w:rPr>
      <w:rFonts w:eastAsia="Calibri" w:cs="Calibri"/>
      <w:color w:val="00558C"/>
      <w:sz w:val="22"/>
      <w:lang w:eastAsia="en-GB"/>
    </w:rPr>
  </w:style>
  <w:style w:type="paragraph" w:customStyle="1" w:styleId="Abbreviations">
    <w:name w:val="Abbreviations"/>
    <w:basedOn w:val="Normale"/>
    <w:qFormat/>
    <w:rsid w:val="0052316B"/>
    <w:pPr>
      <w:spacing w:after="60"/>
      <w:ind w:left="1418" w:hanging="1418"/>
    </w:pPr>
    <w:rPr>
      <w:sz w:val="22"/>
    </w:rPr>
  </w:style>
  <w:style w:type="paragraph" w:customStyle="1" w:styleId="AppendixtitleHead1">
    <w:name w:val="Appendix title (Head 1)"/>
    <w:next w:val="Corpotesto"/>
    <w:qFormat/>
    <w:rsid w:val="00EA0832"/>
    <w:pPr>
      <w:spacing w:before="120" w:after="240" w:line="240" w:lineRule="auto"/>
      <w:ind w:left="1701" w:hanging="1701"/>
    </w:pPr>
    <w:rPr>
      <w:rFonts w:asciiTheme="majorHAnsi" w:eastAsia="Calibri" w:hAnsiTheme="majorHAnsi" w:cs="Calibri"/>
      <w:b/>
      <w:bCs/>
      <w:caps/>
      <w:color w:val="00558C"/>
      <w:sz w:val="28"/>
      <w:szCs w:val="28"/>
      <w:lang w:val="en-GB"/>
    </w:rPr>
  </w:style>
  <w:style w:type="paragraph" w:customStyle="1" w:styleId="Referencetext">
    <w:name w:val="Reference text"/>
    <w:basedOn w:val="Normale"/>
    <w:autoRedefine/>
    <w:rsid w:val="0052316B"/>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Revokes">
    <w:name w:val="Revokes"/>
    <w:basedOn w:val="Documentdate"/>
    <w:link w:val="RevokesChar"/>
    <w:rsid w:val="0052316B"/>
    <w:rPr>
      <w:i/>
    </w:rPr>
  </w:style>
  <w:style w:type="character" w:customStyle="1" w:styleId="RevokesChar">
    <w:name w:val="Revokes Char"/>
    <w:basedOn w:val="Carpredefinitoparagrafo"/>
    <w:link w:val="Revokes"/>
    <w:rsid w:val="0052316B"/>
    <w:rPr>
      <w:b/>
      <w:i/>
      <w:color w:val="00558C"/>
      <w:sz w:val="28"/>
      <w:lang w:val="en-GB"/>
    </w:rPr>
  </w:style>
  <w:style w:type="paragraph" w:customStyle="1" w:styleId="Referencelist">
    <w:name w:val="Reference list"/>
    <w:basedOn w:val="Normale"/>
    <w:qFormat/>
    <w:rsid w:val="00EA0832"/>
    <w:pPr>
      <w:tabs>
        <w:tab w:val="num" w:pos="0"/>
      </w:tabs>
      <w:spacing w:before="120" w:after="60" w:line="240" w:lineRule="auto"/>
      <w:ind w:left="567" w:hanging="567"/>
      <w:jc w:val="both"/>
    </w:pPr>
    <w:rPr>
      <w:rFonts w:eastAsia="Times New Roman" w:cs="Times New Roman"/>
      <w:sz w:val="22"/>
      <w:szCs w:val="20"/>
    </w:rPr>
  </w:style>
  <w:style w:type="paragraph" w:customStyle="1" w:styleId="Equationnumber">
    <w:name w:val="Equation number"/>
    <w:basedOn w:val="Corpotesto"/>
    <w:next w:val="Corpotesto"/>
    <w:link w:val="EquationnumberChar"/>
    <w:qFormat/>
    <w:rsid w:val="00EA0832"/>
    <w:pPr>
      <w:spacing w:before="60"/>
      <w:ind w:left="360" w:hanging="360"/>
      <w:jc w:val="right"/>
    </w:pPr>
  </w:style>
  <w:style w:type="character" w:customStyle="1" w:styleId="EquationnumberChar">
    <w:name w:val="Equation number Char"/>
    <w:basedOn w:val="CorpotestoCarattere"/>
    <w:link w:val="Equationnumber"/>
    <w:rsid w:val="00EA0832"/>
    <w:rPr>
      <w:lang w:val="en-GB"/>
    </w:rPr>
  </w:style>
  <w:style w:type="paragraph" w:customStyle="1" w:styleId="Furtherreading">
    <w:name w:val="Further reading"/>
    <w:basedOn w:val="Corpotesto"/>
    <w:link w:val="FurtherreadingChar"/>
    <w:qFormat/>
    <w:rsid w:val="0052316B"/>
    <w:pPr>
      <w:numPr>
        <w:numId w:val="71"/>
      </w:numPr>
      <w:spacing w:before="60"/>
    </w:pPr>
  </w:style>
  <w:style w:type="character" w:customStyle="1" w:styleId="FurtherreadingChar">
    <w:name w:val="Further reading Char"/>
    <w:basedOn w:val="CorpotestoCarattere"/>
    <w:link w:val="Furtherreading"/>
    <w:rsid w:val="0052316B"/>
    <w:rPr>
      <w:lang w:val="en-GB"/>
    </w:rPr>
  </w:style>
  <w:style w:type="paragraph" w:customStyle="1" w:styleId="AnnexFigureCaption">
    <w:name w:val="Annex Figure Caption"/>
    <w:basedOn w:val="Corpotesto"/>
    <w:link w:val="AnnexFigureCaptionChar"/>
    <w:qFormat/>
    <w:rsid w:val="0052316B"/>
    <w:pPr>
      <w:numPr>
        <w:numId w:val="83"/>
      </w:numPr>
      <w:jc w:val="center"/>
    </w:pPr>
    <w:rPr>
      <w:i/>
      <w:color w:val="00558C"/>
      <w:lang w:eastAsia="en-GB"/>
    </w:rPr>
  </w:style>
  <w:style w:type="character" w:customStyle="1" w:styleId="AnnexFigureCaptionChar">
    <w:name w:val="Annex Figure Caption Char"/>
    <w:basedOn w:val="CorpotestoCarattere"/>
    <w:link w:val="AnnexFigureCaption"/>
    <w:rsid w:val="0052316B"/>
    <w:rPr>
      <w:i/>
      <w:color w:val="00558C"/>
      <w:lang w:val="en-GB" w:eastAsia="en-GB"/>
    </w:rPr>
  </w:style>
  <w:style w:type="paragraph" w:styleId="Indice1">
    <w:name w:val="index 1"/>
    <w:basedOn w:val="Normale"/>
    <w:next w:val="Normale"/>
    <w:autoRedefine/>
    <w:semiHidden/>
    <w:unhideWhenUsed/>
    <w:rsid w:val="0052316B"/>
    <w:pPr>
      <w:spacing w:line="240" w:lineRule="auto"/>
      <w:ind w:left="180" w:hanging="180"/>
    </w:pPr>
  </w:style>
  <w:style w:type="paragraph" w:customStyle="1" w:styleId="EmphasisParagraph">
    <w:name w:val="Emphasis Paragraph"/>
    <w:basedOn w:val="Corpotesto"/>
    <w:next w:val="Corpotesto"/>
    <w:link w:val="EmphasisParagraphChar"/>
    <w:rsid w:val="0052316B"/>
    <w:pPr>
      <w:ind w:left="425" w:right="709"/>
    </w:pPr>
    <w:rPr>
      <w:i/>
    </w:rPr>
  </w:style>
  <w:style w:type="character" w:customStyle="1" w:styleId="EmphasisParagraphChar">
    <w:name w:val="Emphasis Paragraph Char"/>
    <w:basedOn w:val="CorpotestoCarattere"/>
    <w:link w:val="EmphasisParagraph"/>
    <w:rsid w:val="0052316B"/>
    <w:rPr>
      <w:i/>
      <w:lang w:val="en-GB"/>
    </w:rPr>
  </w:style>
  <w:style w:type="paragraph" w:customStyle="1" w:styleId="Quotationparagraph">
    <w:name w:val="Quotation paragraph"/>
    <w:basedOn w:val="Corpotesto"/>
    <w:link w:val="QuotationparagraphChar"/>
    <w:qFormat/>
    <w:rsid w:val="0052316B"/>
    <w:pPr>
      <w:suppressAutoHyphens/>
      <w:spacing w:before="120"/>
      <w:ind w:left="567" w:right="709"/>
    </w:pPr>
  </w:style>
  <w:style w:type="character" w:customStyle="1" w:styleId="QuotationparagraphChar">
    <w:name w:val="Quotation paragraph Char"/>
    <w:basedOn w:val="CorpotestoCarattere"/>
    <w:link w:val="Quotationparagraph"/>
    <w:rsid w:val="0052316B"/>
    <w:rPr>
      <w:lang w:val="en-GB"/>
    </w:rPr>
  </w:style>
  <w:style w:type="paragraph" w:customStyle="1" w:styleId="Equation">
    <w:name w:val="Equation"/>
    <w:basedOn w:val="Corpotesto"/>
    <w:next w:val="Corpotesto"/>
    <w:link w:val="EquationChar"/>
    <w:qFormat/>
    <w:rsid w:val="0052316B"/>
    <w:pPr>
      <w:numPr>
        <w:numId w:val="70"/>
      </w:numPr>
      <w:spacing w:before="60"/>
      <w:jc w:val="right"/>
    </w:pPr>
  </w:style>
  <w:style w:type="character" w:customStyle="1" w:styleId="EquationChar">
    <w:name w:val="Equation Char"/>
    <w:basedOn w:val="CorpotestoCarattere"/>
    <w:link w:val="Equation"/>
    <w:rsid w:val="0052316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637316">
      <w:bodyDiv w:val="1"/>
      <w:marLeft w:val="0"/>
      <w:marRight w:val="0"/>
      <w:marTop w:val="0"/>
      <w:marBottom w:val="0"/>
      <w:divBdr>
        <w:top w:val="none" w:sz="0" w:space="0" w:color="auto"/>
        <w:left w:val="none" w:sz="0" w:space="0" w:color="auto"/>
        <w:bottom w:val="none" w:sz="0" w:space="0" w:color="auto"/>
        <w:right w:val="none" w:sz="0" w:space="0" w:color="auto"/>
      </w:divBdr>
    </w:div>
    <w:div w:id="832918380">
      <w:bodyDiv w:val="1"/>
      <w:marLeft w:val="0"/>
      <w:marRight w:val="0"/>
      <w:marTop w:val="0"/>
      <w:marBottom w:val="0"/>
      <w:divBdr>
        <w:top w:val="none" w:sz="0" w:space="0" w:color="auto"/>
        <w:left w:val="none" w:sz="0" w:space="0" w:color="auto"/>
        <w:bottom w:val="none" w:sz="0" w:space="0" w:color="auto"/>
        <w:right w:val="none" w:sz="0" w:space="0" w:color="auto"/>
      </w:divBdr>
    </w:div>
    <w:div w:id="996227786">
      <w:bodyDiv w:val="1"/>
      <w:marLeft w:val="0"/>
      <w:marRight w:val="0"/>
      <w:marTop w:val="0"/>
      <w:marBottom w:val="0"/>
      <w:divBdr>
        <w:top w:val="none" w:sz="0" w:space="0" w:color="auto"/>
        <w:left w:val="none" w:sz="0" w:space="0" w:color="auto"/>
        <w:bottom w:val="none" w:sz="0" w:space="0" w:color="auto"/>
        <w:right w:val="none" w:sz="0" w:space="0" w:color="auto"/>
      </w:divBdr>
      <w:divsChild>
        <w:div w:id="269896581">
          <w:marLeft w:val="0"/>
          <w:marRight w:val="0"/>
          <w:marTop w:val="0"/>
          <w:marBottom w:val="0"/>
          <w:divBdr>
            <w:top w:val="none" w:sz="0" w:space="0" w:color="auto"/>
            <w:left w:val="none" w:sz="0" w:space="0" w:color="auto"/>
            <w:bottom w:val="none" w:sz="0" w:space="0" w:color="auto"/>
            <w:right w:val="none" w:sz="0" w:space="0" w:color="auto"/>
          </w:divBdr>
        </w:div>
      </w:divsChild>
    </w:div>
    <w:div w:id="1192112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png"/><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eader" Target="header10.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1/relationships/commentsExtended" Target="commentsExtended.xml"/><Relationship Id="rId30" Type="http://schemas.openxmlformats.org/officeDocument/2006/relationships/footer" Target="footer6.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9" ma:contentTypeDescription="Create a new document." ma:contentTypeScope="" ma:versionID="75c9f3f451866b0d3c9120c8a094ca6d">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15aae6c7c4885604f29bd56d2cee64f9"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3AFDE-167A-4EC1-8941-6EC4B5CAEB3D}"/>
</file>

<file path=customXml/itemProps2.xml><?xml version="1.0" encoding="utf-8"?>
<ds:datastoreItem xmlns:ds="http://schemas.openxmlformats.org/officeDocument/2006/customXml" ds:itemID="{508F7BBD-814E-4257-93EF-E33720BBC6AC}">
  <ds:schemaRefs>
    <ds:schemaRef ds:uri="http://schemas.microsoft.com/sharepoint/v3/contenttype/forms"/>
  </ds:schemaRefs>
</ds:datastoreItem>
</file>

<file path=customXml/itemProps3.xml><?xml version="1.0" encoding="utf-8"?>
<ds:datastoreItem xmlns:ds="http://schemas.openxmlformats.org/officeDocument/2006/customXml" ds:itemID="{B2000447-65C2-4D6C-9A98-DF374F042D2D}">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C811D769-EB96-4793-AD92-613188286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241</TotalTime>
  <Pages>16</Pages>
  <Words>4917</Words>
  <Characters>28029</Characters>
  <Application>Microsoft Office Word</Application>
  <DocSecurity>0</DocSecurity>
  <Lines>233</Lines>
  <Paragraphs>65</Paragraphs>
  <ScaleCrop>false</ScaleCrop>
  <HeadingPairs>
    <vt:vector size="10" baseType="variant">
      <vt:variant>
        <vt:lpstr>Titolo</vt:lpstr>
      </vt:variant>
      <vt:variant>
        <vt:i4>1</vt:i4>
      </vt:variant>
      <vt:variant>
        <vt:lpstr>Titel</vt:lpstr>
      </vt:variant>
      <vt:variant>
        <vt:i4>1</vt:i4>
      </vt:variant>
      <vt:variant>
        <vt:lpstr>Title</vt:lpstr>
      </vt:variant>
      <vt:variant>
        <vt:i4>1</vt:i4>
      </vt:variant>
      <vt:variant>
        <vt:lpstr>Rubrik</vt:lpstr>
      </vt:variant>
      <vt:variant>
        <vt:i4>1</vt:i4>
      </vt:variant>
      <vt:variant>
        <vt:lpstr>Titre</vt:lpstr>
      </vt:variant>
      <vt:variant>
        <vt:i4>1</vt:i4>
      </vt:variant>
    </vt:vector>
  </HeadingPairs>
  <TitlesOfParts>
    <vt:vector size="5" baseType="lpstr">
      <vt:lpstr>IALA Guideline G1089</vt:lpstr>
      <vt:lpstr>IALA Guideline G1089</vt:lpstr>
      <vt:lpstr>IALA Guideline 1115</vt:lpstr>
      <vt:lpstr>IALA Guideline 1115</vt:lpstr>
      <vt:lpstr>IALA Guideline 1115</vt:lpstr>
    </vt:vector>
  </TitlesOfParts>
  <Manager>IALA</Manager>
  <Company>IALA</Company>
  <LinksUpToDate>false</LinksUpToDate>
  <CharactersWithSpaces>32881</CharactersWithSpaces>
  <SharedDoc>false</SharedDoc>
  <HyperlinkBase/>
  <HLinks>
    <vt:vector size="18" baseType="variant">
      <vt:variant>
        <vt:i4>1376318</vt:i4>
      </vt:variant>
      <vt:variant>
        <vt:i4>83</vt:i4>
      </vt:variant>
      <vt:variant>
        <vt:i4>0</vt:i4>
      </vt:variant>
      <vt:variant>
        <vt:i4>5</vt:i4>
      </vt:variant>
      <vt:variant>
        <vt:lpwstr/>
      </vt:variant>
      <vt:variant>
        <vt:lpwstr>_Toc55311593</vt:lpwstr>
      </vt:variant>
      <vt:variant>
        <vt:i4>1310782</vt:i4>
      </vt:variant>
      <vt:variant>
        <vt:i4>77</vt:i4>
      </vt:variant>
      <vt:variant>
        <vt:i4>0</vt:i4>
      </vt:variant>
      <vt:variant>
        <vt:i4>5</vt:i4>
      </vt:variant>
      <vt:variant>
        <vt:lpwstr/>
      </vt:variant>
      <vt:variant>
        <vt:lpwstr>_Toc55311592</vt:lpwstr>
      </vt:variant>
      <vt:variant>
        <vt:i4>1507390</vt:i4>
      </vt:variant>
      <vt:variant>
        <vt:i4>71</vt:i4>
      </vt:variant>
      <vt:variant>
        <vt:i4>0</vt:i4>
      </vt:variant>
      <vt:variant>
        <vt:i4>5</vt:i4>
      </vt:variant>
      <vt:variant>
        <vt:lpwstr/>
      </vt:variant>
      <vt:variant>
        <vt:lpwstr>_Toc55311591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G1089</dc:title>
  <dc:subject>IALA</dc:subject>
  <dc:creator>IALA Secretariat</dc:creator>
  <cp:keywords/>
  <dc:description/>
  <cp:lastModifiedBy>MENABENE Gian Luca (C.F.)</cp:lastModifiedBy>
  <cp:revision>13</cp:revision>
  <cp:lastPrinted>2020-01-23T08:40:00Z</cp:lastPrinted>
  <dcterms:created xsi:type="dcterms:W3CDTF">2025-03-20T08:48:00Z</dcterms:created>
  <dcterms:modified xsi:type="dcterms:W3CDTF">2025-03-20T13:57:00Z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